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drawings/drawing1.xml" ContentType="application/vnd.openxmlformats-officedocument.drawingml.chartshapes+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theme/themeOverride5.xml" ContentType="application/vnd.openxmlformats-officedocument.themeOverride+xml"/>
  <Override PartName="/word/drawings/drawing2.xml" ContentType="application/vnd.openxmlformats-officedocument.drawingml.chartshapes+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drawings/drawing3.xml" ContentType="application/vnd.openxmlformats-officedocument.drawingml.chartshapes+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drawings/drawing4.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24A" w:rsidRDefault="003D324A" w:rsidP="003D324A">
      <w:pPr>
        <w:spacing w:after="0"/>
        <w:jc w:val="center"/>
        <w:rPr>
          <w:rFonts w:ascii="Times New Roman" w:hAnsi="Times New Roman" w:cs="Times New Roman"/>
          <w:b/>
          <w:sz w:val="28"/>
          <w:szCs w:val="28"/>
        </w:rPr>
      </w:pPr>
      <w:r w:rsidRPr="00EE7C9D">
        <w:rPr>
          <w:rFonts w:ascii="Times New Roman" w:hAnsi="Times New Roman" w:cs="Times New Roman"/>
          <w:b/>
          <w:sz w:val="28"/>
          <w:szCs w:val="28"/>
        </w:rPr>
        <w:t>XII SIMPOSIO INTERNACI</w:t>
      </w:r>
      <w:r>
        <w:rPr>
          <w:rFonts w:ascii="Times New Roman" w:hAnsi="Times New Roman" w:cs="Times New Roman"/>
          <w:b/>
          <w:sz w:val="28"/>
          <w:szCs w:val="28"/>
        </w:rPr>
        <w:t>ONAL DE ESTRUCTURAS Y GEOTECNIA</w:t>
      </w:r>
    </w:p>
    <w:p w:rsidR="00640688" w:rsidRPr="00640688" w:rsidRDefault="00640688" w:rsidP="00640688">
      <w:pPr>
        <w:autoSpaceDE w:val="0"/>
        <w:autoSpaceDN w:val="0"/>
        <w:adjustRightInd w:val="0"/>
        <w:spacing w:after="0" w:line="240" w:lineRule="auto"/>
        <w:jc w:val="center"/>
        <w:rPr>
          <w:rFonts w:ascii="Times New Roman" w:hAnsi="Times New Roman" w:cs="Times New Roman"/>
          <w:b/>
          <w:sz w:val="28"/>
          <w:szCs w:val="28"/>
        </w:rPr>
      </w:pPr>
      <w:r w:rsidRPr="00640688">
        <w:rPr>
          <w:rFonts w:ascii="Times New Roman" w:hAnsi="Times New Roman" w:cs="Times New Roman"/>
          <w:b/>
          <w:sz w:val="28"/>
          <w:szCs w:val="28"/>
        </w:rPr>
        <w:t xml:space="preserve"> </w:t>
      </w:r>
    </w:p>
    <w:p w:rsidR="000D3454" w:rsidRDefault="000A7551" w:rsidP="00DF64B7">
      <w:pPr>
        <w:spacing w:after="0" w:line="360" w:lineRule="auto"/>
        <w:jc w:val="center"/>
        <w:rPr>
          <w:rFonts w:ascii="Times New Roman" w:eastAsia="Times New Roman" w:hAnsi="Times New Roman" w:cs="Times New Roman"/>
          <w:b/>
          <w:bCs/>
          <w:sz w:val="28"/>
          <w:szCs w:val="24"/>
          <w:lang w:eastAsia="es-ES"/>
        </w:rPr>
      </w:pPr>
      <w:ins w:id="0" w:author="maricela" w:date="2017-06-07T12:31:00Z">
        <w:r w:rsidRPr="000A7551">
          <w:rPr>
            <w:rFonts w:ascii="Times New Roman" w:eastAsia="Times New Roman" w:hAnsi="Times New Roman" w:cs="Times New Roman"/>
            <w:b/>
            <w:bCs/>
            <w:sz w:val="28"/>
            <w:szCs w:val="24"/>
            <w:lang w:eastAsia="es-ES"/>
          </w:rPr>
          <w:t>A</w:t>
        </w:r>
      </w:ins>
      <w:ins w:id="1" w:author="maricela" w:date="2017-06-07T12:36:00Z">
        <w:r w:rsidRPr="000A7551">
          <w:rPr>
            <w:rFonts w:ascii="Times New Roman" w:eastAsia="Times New Roman" w:hAnsi="Times New Roman" w:cs="Times New Roman"/>
            <w:b/>
            <w:bCs/>
            <w:sz w:val="28"/>
            <w:szCs w:val="24"/>
            <w:lang w:eastAsia="es-ES"/>
          </w:rPr>
          <w:t>nálisis</w:t>
        </w:r>
      </w:ins>
      <w:ins w:id="2" w:author="maricela" w:date="2017-06-07T12:31:00Z">
        <w:r w:rsidRPr="000A7551">
          <w:rPr>
            <w:rFonts w:ascii="Times New Roman" w:eastAsia="Times New Roman" w:hAnsi="Times New Roman" w:cs="Times New Roman"/>
            <w:b/>
            <w:bCs/>
            <w:sz w:val="28"/>
            <w:szCs w:val="24"/>
            <w:lang w:eastAsia="es-ES"/>
          </w:rPr>
          <w:t xml:space="preserve"> </w:t>
        </w:r>
      </w:ins>
      <w:ins w:id="3" w:author="maricela" w:date="2017-06-07T12:37:00Z">
        <w:r w:rsidRPr="000A7551">
          <w:rPr>
            <w:rFonts w:ascii="Times New Roman" w:eastAsia="Times New Roman" w:hAnsi="Times New Roman" w:cs="Times New Roman"/>
            <w:b/>
            <w:bCs/>
            <w:sz w:val="28"/>
            <w:szCs w:val="24"/>
            <w:lang w:eastAsia="es-ES"/>
          </w:rPr>
          <w:t xml:space="preserve">de </w:t>
        </w:r>
      </w:ins>
      <w:ins w:id="4" w:author="maricela" w:date="2017-06-07T12:38:00Z">
        <w:r w:rsidRPr="000A7551">
          <w:rPr>
            <w:rFonts w:ascii="Times New Roman" w:eastAsia="Times New Roman" w:hAnsi="Times New Roman" w:cs="Times New Roman"/>
            <w:b/>
            <w:bCs/>
            <w:sz w:val="28"/>
            <w:szCs w:val="24"/>
            <w:lang w:eastAsia="es-ES"/>
          </w:rPr>
          <w:t>estabilidad</w:t>
        </w:r>
      </w:ins>
      <w:ins w:id="5" w:author="maricela" w:date="2017-06-07T12:31:00Z">
        <w:r w:rsidRPr="000A7551">
          <w:rPr>
            <w:rFonts w:ascii="Times New Roman" w:eastAsia="Times New Roman" w:hAnsi="Times New Roman" w:cs="Times New Roman"/>
            <w:b/>
            <w:bCs/>
            <w:sz w:val="28"/>
            <w:szCs w:val="24"/>
            <w:lang w:eastAsia="es-ES"/>
          </w:rPr>
          <w:t xml:space="preserve"> </w:t>
        </w:r>
      </w:ins>
      <w:ins w:id="6" w:author="maricela" w:date="2017-06-07T12:38:00Z">
        <w:r w:rsidRPr="000A7551">
          <w:rPr>
            <w:rFonts w:ascii="Times New Roman" w:eastAsia="Times New Roman" w:hAnsi="Times New Roman" w:cs="Times New Roman"/>
            <w:b/>
            <w:bCs/>
            <w:sz w:val="28"/>
            <w:szCs w:val="24"/>
            <w:lang w:eastAsia="es-ES"/>
          </w:rPr>
          <w:t>de taludes</w:t>
        </w:r>
      </w:ins>
      <w:ins w:id="7" w:author="maricela" w:date="2017-06-07T12:32:00Z">
        <w:r w:rsidRPr="000A7551">
          <w:rPr>
            <w:rFonts w:ascii="Times New Roman" w:eastAsia="Times New Roman" w:hAnsi="Times New Roman" w:cs="Times New Roman"/>
            <w:b/>
            <w:bCs/>
            <w:sz w:val="28"/>
            <w:szCs w:val="24"/>
            <w:lang w:eastAsia="es-ES"/>
          </w:rPr>
          <w:t xml:space="preserve"> </w:t>
        </w:r>
      </w:ins>
      <w:ins w:id="8" w:author="maricela" w:date="2017-06-07T12:39:00Z">
        <w:r w:rsidRPr="000A7551">
          <w:rPr>
            <w:rFonts w:ascii="Times New Roman" w:eastAsia="Times New Roman" w:hAnsi="Times New Roman" w:cs="Times New Roman"/>
            <w:b/>
            <w:bCs/>
            <w:sz w:val="28"/>
            <w:szCs w:val="24"/>
            <w:lang w:eastAsia="es-ES"/>
          </w:rPr>
          <w:t>en</w:t>
        </w:r>
      </w:ins>
      <w:ins w:id="9" w:author="maricela" w:date="2017-06-07T12:32:00Z">
        <w:r w:rsidRPr="000A7551">
          <w:rPr>
            <w:rFonts w:ascii="Times New Roman" w:eastAsia="Times New Roman" w:hAnsi="Times New Roman" w:cs="Times New Roman"/>
            <w:b/>
            <w:bCs/>
            <w:sz w:val="28"/>
            <w:szCs w:val="24"/>
            <w:lang w:eastAsia="es-ES"/>
          </w:rPr>
          <w:t xml:space="preserve"> </w:t>
        </w:r>
      </w:ins>
      <w:ins w:id="10" w:author="maricela" w:date="2017-06-07T12:39:00Z">
        <w:r w:rsidRPr="000A7551">
          <w:rPr>
            <w:rFonts w:ascii="Times New Roman" w:eastAsia="Times New Roman" w:hAnsi="Times New Roman" w:cs="Times New Roman"/>
            <w:b/>
            <w:bCs/>
            <w:sz w:val="28"/>
            <w:szCs w:val="24"/>
            <w:lang w:eastAsia="es-ES"/>
          </w:rPr>
          <w:t xml:space="preserve">presas de tierra </w:t>
        </w:r>
      </w:ins>
      <w:r>
        <w:rPr>
          <w:rFonts w:ascii="Times New Roman" w:eastAsia="Times New Roman" w:hAnsi="Times New Roman" w:cs="Times New Roman"/>
          <w:b/>
          <w:bCs/>
          <w:sz w:val="28"/>
          <w:szCs w:val="24"/>
          <w:lang w:eastAsia="es-ES"/>
        </w:rPr>
        <w:t xml:space="preserve">incorporando la mecánica de </w:t>
      </w:r>
      <w:ins w:id="11" w:author="maricela" w:date="2017-06-07T12:39:00Z">
        <w:r w:rsidRPr="000A7551">
          <w:rPr>
            <w:rFonts w:ascii="Times New Roman" w:eastAsia="Times New Roman" w:hAnsi="Times New Roman" w:cs="Times New Roman"/>
            <w:b/>
            <w:bCs/>
            <w:sz w:val="28"/>
            <w:szCs w:val="24"/>
            <w:lang w:eastAsia="es-ES"/>
          </w:rPr>
          <w:t>suelos parcialmente saturados</w:t>
        </w:r>
      </w:ins>
    </w:p>
    <w:p w:rsidR="003D324A" w:rsidRPr="003D324A" w:rsidRDefault="003D324A" w:rsidP="00DF64B7">
      <w:pPr>
        <w:spacing w:after="0" w:line="360" w:lineRule="auto"/>
        <w:jc w:val="center"/>
        <w:rPr>
          <w:rFonts w:ascii="Times New Roman" w:hAnsi="Times New Roman" w:cs="Times New Roman"/>
          <w:i/>
          <w:sz w:val="24"/>
          <w:szCs w:val="24"/>
        </w:rPr>
      </w:pPr>
      <w:r w:rsidRPr="003D324A">
        <w:rPr>
          <w:rFonts w:ascii="Times New Roman" w:eastAsia="Times New Roman" w:hAnsi="Times New Roman" w:cs="Times New Roman"/>
          <w:b/>
          <w:bCs/>
          <w:i/>
          <w:sz w:val="28"/>
          <w:szCs w:val="24"/>
          <w:lang w:eastAsia="es-ES"/>
        </w:rPr>
        <w:t xml:space="preserve">Slope stability </w:t>
      </w:r>
      <w:r w:rsidR="00B42670">
        <w:rPr>
          <w:rFonts w:ascii="Times New Roman" w:eastAsia="Times New Roman" w:hAnsi="Times New Roman" w:cs="Times New Roman"/>
          <w:b/>
          <w:bCs/>
          <w:i/>
          <w:sz w:val="28"/>
          <w:szCs w:val="24"/>
          <w:lang w:eastAsia="es-ES"/>
        </w:rPr>
        <w:t>analysi</w:t>
      </w:r>
      <w:r w:rsidRPr="003D324A">
        <w:rPr>
          <w:rFonts w:ascii="Times New Roman" w:eastAsia="Times New Roman" w:hAnsi="Times New Roman" w:cs="Times New Roman"/>
          <w:b/>
          <w:bCs/>
          <w:i/>
          <w:sz w:val="28"/>
          <w:szCs w:val="24"/>
          <w:lang w:eastAsia="es-ES"/>
        </w:rPr>
        <w:t>s incorporating unsaturated soil mechanics</w:t>
      </w:r>
    </w:p>
    <w:p w:rsidR="00DF64B7" w:rsidRDefault="00DF64B7" w:rsidP="00DF64B7">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 xml:space="preserve">Ing. </w:t>
      </w:r>
      <w:r w:rsidR="000A7551">
        <w:rPr>
          <w:rFonts w:ascii="Times New Roman" w:hAnsi="Times New Roman" w:cs="Times New Roman"/>
          <w:sz w:val="24"/>
          <w:szCs w:val="24"/>
        </w:rPr>
        <w:t>Lismary Cordero Mejias</w:t>
      </w:r>
      <w:r w:rsidR="000A7551">
        <w:rPr>
          <w:rFonts w:ascii="Times New Roman" w:hAnsi="Times New Roman" w:cs="Times New Roman"/>
          <w:sz w:val="24"/>
          <w:szCs w:val="24"/>
          <w:vertAlign w:val="superscript"/>
        </w:rPr>
        <w:t>1</w:t>
      </w:r>
      <w:r w:rsidR="000A7551" w:rsidRPr="000A7551">
        <w:rPr>
          <w:rFonts w:ascii="Times New Roman" w:hAnsi="Times New Roman" w:cs="Times New Roman"/>
          <w:sz w:val="24"/>
          <w:szCs w:val="24"/>
        </w:rPr>
        <w:t>,</w:t>
      </w:r>
      <w:r w:rsidR="002D4983">
        <w:rPr>
          <w:rFonts w:ascii="Times New Roman" w:hAnsi="Times New Roman" w:cs="Times New Roman"/>
          <w:sz w:val="24"/>
          <w:szCs w:val="24"/>
        </w:rPr>
        <w:t xml:space="preserve"> </w:t>
      </w:r>
      <w:r w:rsidRPr="00640688">
        <w:rPr>
          <w:rFonts w:ascii="Times New Roman" w:hAnsi="Times New Roman" w:cs="Times New Roman"/>
          <w:sz w:val="24"/>
          <w:szCs w:val="24"/>
        </w:rPr>
        <w:t>Ing. Claudia María Rodríguez Rodríguez</w:t>
      </w:r>
      <w:r w:rsidRPr="00081EF5">
        <w:rPr>
          <w:rFonts w:ascii="Times New Roman" w:hAnsi="Times New Roman" w:cs="Times New Roman"/>
          <w:sz w:val="24"/>
          <w:szCs w:val="24"/>
        </w:rPr>
        <w:t xml:space="preserve"> </w:t>
      </w:r>
      <w:r>
        <w:rPr>
          <w:rFonts w:ascii="Times New Roman" w:hAnsi="Times New Roman" w:cs="Times New Roman"/>
          <w:sz w:val="24"/>
          <w:szCs w:val="24"/>
          <w:vertAlign w:val="superscript"/>
        </w:rPr>
        <w:t>2</w:t>
      </w:r>
      <w:r w:rsidRPr="00081EF5">
        <w:rPr>
          <w:rFonts w:ascii="Times New Roman" w:hAnsi="Times New Roman" w:cs="Times New Roman"/>
          <w:sz w:val="24"/>
          <w:szCs w:val="24"/>
        </w:rPr>
        <w:t xml:space="preserve">, </w:t>
      </w:r>
    </w:p>
    <w:p w:rsidR="00F8531C" w:rsidRDefault="00DF64B7" w:rsidP="00F8531C">
      <w:pPr>
        <w:spacing w:after="0" w:line="360" w:lineRule="auto"/>
        <w:jc w:val="center"/>
        <w:rPr>
          <w:rFonts w:ascii="Times New Roman" w:hAnsi="Times New Roman" w:cs="Times New Roman"/>
          <w:sz w:val="24"/>
          <w:szCs w:val="24"/>
        </w:rPr>
      </w:pPr>
      <w:r w:rsidRPr="00640688">
        <w:rPr>
          <w:rFonts w:ascii="Times New Roman" w:hAnsi="Times New Roman" w:cs="Times New Roman"/>
          <w:sz w:val="24"/>
          <w:szCs w:val="24"/>
        </w:rPr>
        <w:t>Dr. Cs. Gilberto Julio Quevedo Sotolongo</w:t>
      </w:r>
      <w:r w:rsidRPr="00081EF5">
        <w:rPr>
          <w:rFonts w:ascii="Times New Roman" w:hAnsi="Times New Roman" w:cs="Times New Roman"/>
          <w:sz w:val="24"/>
          <w:szCs w:val="24"/>
        </w:rPr>
        <w:t xml:space="preserve"> </w:t>
      </w:r>
      <w:r>
        <w:rPr>
          <w:rFonts w:ascii="Times New Roman" w:hAnsi="Times New Roman" w:cs="Times New Roman"/>
          <w:sz w:val="24"/>
          <w:szCs w:val="24"/>
          <w:vertAlign w:val="superscript"/>
        </w:rPr>
        <w:t>3</w:t>
      </w:r>
      <w:r>
        <w:rPr>
          <w:rFonts w:ascii="Times New Roman" w:hAnsi="Times New Roman" w:cs="Times New Roman"/>
          <w:sz w:val="24"/>
          <w:szCs w:val="24"/>
        </w:rPr>
        <w:t>.</w:t>
      </w:r>
    </w:p>
    <w:p w:rsidR="00F8531C" w:rsidRPr="00F8531C" w:rsidRDefault="00DF64B7" w:rsidP="00F8531C">
      <w:pPr>
        <w:pStyle w:val="Prrafodelista"/>
        <w:numPr>
          <w:ilvl w:val="0"/>
          <w:numId w:val="8"/>
        </w:numPr>
        <w:spacing w:after="0" w:line="360" w:lineRule="auto"/>
        <w:rPr>
          <w:rStyle w:val="Hipervnculo"/>
          <w:rFonts w:ascii="Times New Roman" w:hAnsi="Times New Roman" w:cs="Times New Roman"/>
          <w:color w:val="auto"/>
          <w:sz w:val="24"/>
          <w:szCs w:val="24"/>
          <w:u w:val="none"/>
        </w:rPr>
      </w:pPr>
      <w:r w:rsidRPr="00F8531C">
        <w:rPr>
          <w:rFonts w:ascii="Times New Roman" w:hAnsi="Times New Roman" w:cs="Times New Roman"/>
          <w:sz w:val="24"/>
          <w:szCs w:val="24"/>
        </w:rPr>
        <w:t xml:space="preserve">Universidad Central “Marta Abreu” de Las Villas, Cuba, </w:t>
      </w:r>
      <w:hyperlink r:id="rId8" w:history="1">
        <w:r w:rsidR="00B30BC7" w:rsidRPr="00595C24">
          <w:rPr>
            <w:rStyle w:val="Hipervnculo"/>
          </w:rPr>
          <w:t>lismary@emproyvc.co.cu</w:t>
        </w:r>
      </w:hyperlink>
    </w:p>
    <w:p w:rsidR="00F8531C" w:rsidRPr="00F8531C" w:rsidRDefault="00DF64B7" w:rsidP="00F8531C">
      <w:pPr>
        <w:pStyle w:val="Prrafodelista"/>
        <w:numPr>
          <w:ilvl w:val="0"/>
          <w:numId w:val="8"/>
        </w:numPr>
        <w:spacing w:after="0" w:line="360" w:lineRule="auto"/>
        <w:rPr>
          <w:rStyle w:val="Hipervnculo"/>
          <w:rFonts w:ascii="Times New Roman" w:hAnsi="Times New Roman" w:cs="Times New Roman"/>
          <w:color w:val="auto"/>
          <w:sz w:val="24"/>
          <w:szCs w:val="24"/>
          <w:u w:val="none"/>
        </w:rPr>
      </w:pPr>
      <w:r w:rsidRPr="00F8531C">
        <w:rPr>
          <w:rFonts w:ascii="Times New Roman" w:hAnsi="Times New Roman" w:cs="Times New Roman"/>
          <w:sz w:val="24"/>
          <w:szCs w:val="24"/>
        </w:rPr>
        <w:t xml:space="preserve">Universidad Central “Marta Abreu” de Las Villas, Cuba, </w:t>
      </w:r>
      <w:hyperlink r:id="rId9" w:history="1">
        <w:r w:rsidRPr="00B17CC7">
          <w:rPr>
            <w:rStyle w:val="Hipervnculo"/>
          </w:rPr>
          <w:t>claudiamrr@uclv.cu</w:t>
        </w:r>
      </w:hyperlink>
    </w:p>
    <w:p w:rsidR="00DF64B7" w:rsidRPr="00F8531C" w:rsidRDefault="00DF64B7" w:rsidP="00F8531C">
      <w:pPr>
        <w:pStyle w:val="Prrafodelista"/>
        <w:numPr>
          <w:ilvl w:val="0"/>
          <w:numId w:val="8"/>
        </w:numPr>
        <w:spacing w:after="0" w:line="360" w:lineRule="auto"/>
        <w:rPr>
          <w:rStyle w:val="Hipervnculo"/>
          <w:rFonts w:ascii="Times New Roman" w:hAnsi="Times New Roman" w:cs="Times New Roman"/>
          <w:color w:val="auto"/>
          <w:sz w:val="24"/>
          <w:szCs w:val="24"/>
          <w:u w:val="none"/>
        </w:rPr>
      </w:pPr>
      <w:r w:rsidRPr="00F8531C">
        <w:rPr>
          <w:rFonts w:ascii="Times New Roman" w:hAnsi="Times New Roman" w:cs="Times New Roman"/>
          <w:sz w:val="24"/>
          <w:szCs w:val="24"/>
        </w:rPr>
        <w:t xml:space="preserve">Universidad Central “Marta Abreu” de Las Villas, Cuba, </w:t>
      </w:r>
      <w:hyperlink r:id="rId10" w:history="1">
        <w:r w:rsidRPr="00081EF5">
          <w:rPr>
            <w:rStyle w:val="Hipervnculo"/>
          </w:rPr>
          <w:t>quevedo@uclv.edu.cu</w:t>
        </w:r>
      </w:hyperlink>
    </w:p>
    <w:p w:rsidR="00F75060" w:rsidRDefault="00F75060" w:rsidP="008B07C8">
      <w:pPr>
        <w:spacing w:after="0" w:line="240" w:lineRule="auto"/>
        <w:jc w:val="both"/>
        <w:rPr>
          <w:rFonts w:ascii="Times New Roman" w:hAnsi="Times New Roman" w:cs="Times New Roman"/>
          <w:b/>
          <w:sz w:val="28"/>
          <w:szCs w:val="28"/>
        </w:rPr>
      </w:pPr>
    </w:p>
    <w:p w:rsidR="000A7551" w:rsidRPr="000A7551" w:rsidRDefault="000A7551">
      <w:pPr>
        <w:spacing w:after="0" w:line="360" w:lineRule="auto"/>
        <w:jc w:val="both"/>
        <w:rPr>
          <w:ins w:id="12" w:author="maricela" w:date="2017-06-02T11:43:00Z"/>
          <w:rFonts w:ascii="Times New Roman" w:eastAsia="Calibri" w:hAnsi="Times New Roman" w:cs="Times New Roman"/>
          <w:b/>
          <w:sz w:val="32"/>
        </w:rPr>
        <w:pPrChange w:id="13" w:author="maricela" w:date="2017-06-15T17:03:00Z">
          <w:pPr>
            <w:spacing w:after="0" w:line="360" w:lineRule="auto"/>
            <w:jc w:val="center"/>
          </w:pPr>
        </w:pPrChange>
      </w:pPr>
      <w:ins w:id="14" w:author="maricela" w:date="2017-06-15T17:03:00Z">
        <w:r w:rsidRPr="000A7551">
          <w:rPr>
            <w:rFonts w:ascii="Times New Roman" w:eastAsia="Calibri" w:hAnsi="Times New Roman" w:cs="Times New Roman"/>
            <w:sz w:val="24"/>
            <w:lang w:val="es-MX"/>
          </w:rPr>
          <w:t xml:space="preserve">En la actualidad, el </w:t>
        </w:r>
      </w:ins>
      <w:ins w:id="15" w:author="maricela" w:date="2017-06-19T12:18:00Z">
        <w:r w:rsidRPr="000A7551">
          <w:rPr>
            <w:rFonts w:ascii="Times New Roman" w:eastAsia="Calibri" w:hAnsi="Times New Roman" w:cs="Times New Roman"/>
            <w:sz w:val="24"/>
            <w:lang w:val="es-MX"/>
          </w:rPr>
          <w:t xml:space="preserve">análisis de estabilidad de taludes en presas de tierra </w:t>
        </w:r>
      </w:ins>
      <w:ins w:id="16" w:author="maricela" w:date="2017-06-15T17:03:00Z">
        <w:r w:rsidRPr="000A7551">
          <w:rPr>
            <w:rFonts w:ascii="Times New Roman" w:eastAsia="Calibri" w:hAnsi="Times New Roman" w:cs="Times New Roman"/>
            <w:sz w:val="24"/>
            <w:lang w:val="es-MX"/>
          </w:rPr>
          <w:t>se realiza solamente en el plano de la mec</w:t>
        </w:r>
      </w:ins>
      <w:ins w:id="17" w:author="maricela" w:date="2017-06-15T17:04:00Z">
        <w:r w:rsidRPr="000A7551">
          <w:rPr>
            <w:rFonts w:ascii="Times New Roman" w:eastAsia="Calibri" w:hAnsi="Times New Roman" w:cs="Times New Roman"/>
            <w:sz w:val="24"/>
            <w:lang w:val="es-MX"/>
          </w:rPr>
          <w:t>ánica de suelos saturados, aunque es conocida la existencia de zonas parcia</w:t>
        </w:r>
      </w:ins>
      <w:ins w:id="18" w:author="maricela" w:date="2017-06-15T18:23:00Z">
        <w:r w:rsidRPr="000A7551">
          <w:rPr>
            <w:rFonts w:ascii="Times New Roman" w:eastAsia="Calibri" w:hAnsi="Times New Roman" w:cs="Times New Roman"/>
            <w:sz w:val="24"/>
            <w:lang w:val="es-MX"/>
          </w:rPr>
          <w:t>l</w:t>
        </w:r>
      </w:ins>
      <w:ins w:id="19" w:author="maricela" w:date="2017-06-15T17:04:00Z">
        <w:r w:rsidRPr="000A7551">
          <w:rPr>
            <w:rFonts w:ascii="Times New Roman" w:eastAsia="Calibri" w:hAnsi="Times New Roman" w:cs="Times New Roman"/>
            <w:sz w:val="24"/>
            <w:lang w:val="es-MX"/>
          </w:rPr>
          <w:t xml:space="preserve">mente saturadas </w:t>
        </w:r>
      </w:ins>
      <w:ins w:id="20" w:author="maricela" w:date="2017-06-15T17:10:00Z">
        <w:r w:rsidRPr="000A7551">
          <w:rPr>
            <w:rFonts w:ascii="Times New Roman" w:eastAsia="Calibri" w:hAnsi="Times New Roman" w:cs="Times New Roman"/>
            <w:sz w:val="24"/>
            <w:lang w:val="es-MX"/>
          </w:rPr>
          <w:t>que aportan resistencia durante</w:t>
        </w:r>
      </w:ins>
      <w:ins w:id="21" w:author="maricela" w:date="2017-06-15T17:04:00Z">
        <w:r w:rsidRPr="000A7551">
          <w:rPr>
            <w:rFonts w:ascii="Times New Roman" w:eastAsia="Calibri" w:hAnsi="Times New Roman" w:cs="Times New Roman"/>
            <w:sz w:val="24"/>
            <w:lang w:val="es-MX"/>
          </w:rPr>
          <w:t xml:space="preserve"> los </w:t>
        </w:r>
      </w:ins>
      <w:ins w:id="22" w:author="maricela" w:date="2017-06-15T17:06:00Z">
        <w:r w:rsidRPr="000A7551">
          <w:rPr>
            <w:rFonts w:ascii="Times New Roman" w:eastAsia="Calibri" w:hAnsi="Times New Roman" w:cs="Times New Roman"/>
            <w:sz w:val="24"/>
            <w:lang w:val="es-MX"/>
          </w:rPr>
          <w:t>diferentes</w:t>
        </w:r>
      </w:ins>
      <w:ins w:id="23" w:author="maricela" w:date="2017-06-15T17:04:00Z">
        <w:r w:rsidRPr="000A7551">
          <w:rPr>
            <w:rFonts w:ascii="Times New Roman" w:eastAsia="Calibri" w:hAnsi="Times New Roman" w:cs="Times New Roman"/>
            <w:sz w:val="24"/>
            <w:lang w:val="es-MX"/>
          </w:rPr>
          <w:t xml:space="preserve"> </w:t>
        </w:r>
      </w:ins>
      <w:ins w:id="24" w:author="maricela" w:date="2017-06-15T17:06:00Z">
        <w:r w:rsidRPr="000A7551">
          <w:rPr>
            <w:rFonts w:ascii="Times New Roman" w:eastAsia="Calibri" w:hAnsi="Times New Roman" w:cs="Times New Roman"/>
            <w:sz w:val="24"/>
            <w:lang w:val="es-MX"/>
          </w:rPr>
          <w:t>estados de carga de estas estructuras</w:t>
        </w:r>
      </w:ins>
      <w:ins w:id="25" w:author="maricela" w:date="2017-06-15T17:07:00Z">
        <w:r w:rsidRPr="000A7551">
          <w:rPr>
            <w:rFonts w:ascii="Times New Roman" w:eastAsia="Calibri" w:hAnsi="Times New Roman" w:cs="Times New Roman"/>
            <w:sz w:val="24"/>
            <w:lang w:val="es-MX"/>
          </w:rPr>
          <w:t xml:space="preserve">. </w:t>
        </w:r>
      </w:ins>
      <w:r w:rsidR="003119B3">
        <w:rPr>
          <w:rFonts w:ascii="Times New Roman" w:eastAsia="Calibri" w:hAnsi="Times New Roman" w:cs="Times New Roman"/>
          <w:sz w:val="24"/>
          <w:lang w:val="es-MX"/>
        </w:rPr>
        <w:t>El presente artículo</w:t>
      </w:r>
      <w:r w:rsidR="0027317D">
        <w:rPr>
          <w:rFonts w:ascii="Times New Roman" w:eastAsia="Calibri" w:hAnsi="Times New Roman" w:cs="Times New Roman"/>
          <w:sz w:val="24"/>
          <w:lang w:val="es-MX"/>
        </w:rPr>
        <w:t xml:space="preserve"> incorpora a dicho análisis</w:t>
      </w:r>
      <w:r w:rsidR="00D87B78">
        <w:rPr>
          <w:rFonts w:ascii="Times New Roman" w:eastAsia="Calibri" w:hAnsi="Times New Roman" w:cs="Times New Roman"/>
          <w:sz w:val="24"/>
          <w:lang w:val="es-MX"/>
        </w:rPr>
        <w:t xml:space="preserve"> la mecánica de suelos parcialmente saturados</w:t>
      </w:r>
      <w:r w:rsidR="003119B3">
        <w:rPr>
          <w:rFonts w:ascii="Times New Roman" w:eastAsia="Calibri" w:hAnsi="Times New Roman" w:cs="Times New Roman"/>
          <w:sz w:val="24"/>
          <w:lang w:val="es-MX"/>
        </w:rPr>
        <w:t xml:space="preserve"> durante la etapa de final de construcción al </w:t>
      </w:r>
      <w:r w:rsidR="00662A46">
        <w:rPr>
          <w:rFonts w:ascii="Times New Roman" w:eastAsia="Calibri" w:hAnsi="Times New Roman" w:cs="Times New Roman"/>
          <w:sz w:val="24"/>
          <w:lang w:val="es-MX"/>
        </w:rPr>
        <w:t>emplear diferentes métodos de obtención del estado resistente del suelo</w:t>
      </w:r>
      <w:r w:rsidR="00E86124">
        <w:rPr>
          <w:rFonts w:ascii="Times New Roman" w:eastAsia="Calibri" w:hAnsi="Times New Roman" w:cs="Times New Roman"/>
          <w:sz w:val="24"/>
          <w:lang w:val="es-MX"/>
        </w:rPr>
        <w:t>:</w:t>
      </w:r>
      <w:r w:rsidR="00650C45" w:rsidRPr="00650C45">
        <w:rPr>
          <w:rFonts w:ascii="Times New Roman" w:eastAsia="Calibri" w:hAnsi="Times New Roman" w:cs="Times New Roman"/>
          <w:sz w:val="24"/>
          <w:lang w:val="es-MX"/>
        </w:rPr>
        <w:t xml:space="preserve"> la curva característica del suelo Laguna de Oxidación de la Universidad Ce</w:t>
      </w:r>
      <w:r w:rsidR="00E86124">
        <w:rPr>
          <w:rFonts w:ascii="Times New Roman" w:eastAsia="Calibri" w:hAnsi="Times New Roman" w:cs="Times New Roman"/>
          <w:sz w:val="24"/>
          <w:lang w:val="es-MX"/>
        </w:rPr>
        <w:t>ntral Marta Abreu de Las Villas y, por otro lado,</w:t>
      </w:r>
      <w:r w:rsidR="00650C45" w:rsidRPr="00650C45">
        <w:rPr>
          <w:rFonts w:ascii="Times New Roman" w:eastAsia="Calibri" w:hAnsi="Times New Roman" w:cs="Times New Roman"/>
          <w:sz w:val="24"/>
          <w:lang w:val="es-MX"/>
        </w:rPr>
        <w:t xml:space="preserve"> sus parámetros de resistencia obtenidos mediante </w:t>
      </w:r>
      <w:r w:rsidR="00DB3C4B">
        <w:rPr>
          <w:rFonts w:ascii="Times New Roman" w:eastAsia="Calibri" w:hAnsi="Times New Roman" w:cs="Times New Roman"/>
          <w:sz w:val="24"/>
          <w:lang w:val="es-MX"/>
        </w:rPr>
        <w:t>el ensayo</w:t>
      </w:r>
      <w:r w:rsidR="00650C45" w:rsidRPr="00650C45">
        <w:rPr>
          <w:rFonts w:ascii="Times New Roman" w:eastAsia="Calibri" w:hAnsi="Times New Roman" w:cs="Times New Roman"/>
          <w:sz w:val="24"/>
          <w:lang w:val="es-MX"/>
        </w:rPr>
        <w:t xml:space="preserve"> de Corte Directo</w:t>
      </w:r>
      <w:r w:rsidR="00DB3C4B">
        <w:rPr>
          <w:rFonts w:ascii="Times New Roman" w:eastAsia="Calibri" w:hAnsi="Times New Roman" w:cs="Times New Roman"/>
          <w:sz w:val="24"/>
          <w:lang w:val="es-MX"/>
        </w:rPr>
        <w:t xml:space="preserve"> y corregidos a trav</w:t>
      </w:r>
      <w:r w:rsidR="00E52862">
        <w:rPr>
          <w:rFonts w:ascii="Times New Roman" w:eastAsia="Calibri" w:hAnsi="Times New Roman" w:cs="Times New Roman"/>
          <w:sz w:val="24"/>
          <w:lang w:val="es-MX"/>
        </w:rPr>
        <w:t>és de los</w:t>
      </w:r>
      <w:r w:rsidR="00DB3C4B">
        <w:rPr>
          <w:rFonts w:ascii="Times New Roman" w:eastAsia="Calibri" w:hAnsi="Times New Roman" w:cs="Times New Roman"/>
          <w:sz w:val="24"/>
          <w:lang w:val="es-MX"/>
        </w:rPr>
        <w:t xml:space="preserve"> ajustes de Fredlund y Vanapalli. </w:t>
      </w:r>
      <w:r w:rsidR="0027317D" w:rsidRPr="0027317D">
        <w:rPr>
          <w:rFonts w:ascii="Times New Roman" w:eastAsia="Calibri" w:hAnsi="Times New Roman" w:cs="Times New Roman"/>
          <w:sz w:val="24"/>
          <w:lang w:val="es-MX"/>
        </w:rPr>
        <w:t xml:space="preserve">La geometría de la presa está definida a partir de los criterios de dimensionamiento para las condiciones de Cuba y acorde a las obras de </w:t>
      </w:r>
      <w:r w:rsidR="00D87B78">
        <w:rPr>
          <w:rFonts w:ascii="Times New Roman" w:eastAsia="Calibri" w:hAnsi="Times New Roman" w:cs="Times New Roman"/>
          <w:sz w:val="24"/>
          <w:lang w:val="es-MX"/>
        </w:rPr>
        <w:t xml:space="preserve">este tipo existentes en el país. </w:t>
      </w:r>
      <w:r w:rsidR="00D87B78" w:rsidRPr="0027317D">
        <w:rPr>
          <w:rFonts w:ascii="Times New Roman" w:eastAsia="Calibri" w:hAnsi="Times New Roman" w:cs="Times New Roman"/>
          <w:sz w:val="24"/>
          <w:lang w:val="es-MX"/>
        </w:rPr>
        <w:t>Para</w:t>
      </w:r>
      <w:r w:rsidR="0027317D" w:rsidRPr="0027317D">
        <w:rPr>
          <w:rFonts w:ascii="Times New Roman" w:eastAsia="Calibri" w:hAnsi="Times New Roman" w:cs="Times New Roman"/>
          <w:sz w:val="24"/>
          <w:lang w:val="es-MX"/>
        </w:rPr>
        <w:t xml:space="preserve"> la modela</w:t>
      </w:r>
      <w:r w:rsidR="0027317D">
        <w:rPr>
          <w:rFonts w:ascii="Times New Roman" w:eastAsia="Calibri" w:hAnsi="Times New Roman" w:cs="Times New Roman"/>
          <w:sz w:val="24"/>
          <w:lang w:val="es-MX"/>
        </w:rPr>
        <w:t>ción se emple</w:t>
      </w:r>
      <w:r w:rsidR="00D87B78">
        <w:rPr>
          <w:rFonts w:ascii="Times New Roman" w:eastAsia="Calibri" w:hAnsi="Times New Roman" w:cs="Times New Roman"/>
          <w:sz w:val="24"/>
          <w:lang w:val="es-MX"/>
        </w:rPr>
        <w:t>a el</w:t>
      </w:r>
      <w:r w:rsidR="0027317D" w:rsidRPr="0027317D">
        <w:rPr>
          <w:rFonts w:ascii="Times New Roman" w:eastAsia="Calibri" w:hAnsi="Times New Roman" w:cs="Times New Roman"/>
          <w:sz w:val="24"/>
          <w:lang w:val="es-MX"/>
        </w:rPr>
        <w:t xml:space="preserve"> </w:t>
      </w:r>
      <w:r w:rsidR="00D87B78" w:rsidRPr="0027317D">
        <w:rPr>
          <w:rFonts w:ascii="Times New Roman" w:eastAsia="Calibri" w:hAnsi="Times New Roman" w:cs="Times New Roman"/>
          <w:sz w:val="24"/>
          <w:lang w:val="es-MX"/>
        </w:rPr>
        <w:t xml:space="preserve">software GeoStudio </w:t>
      </w:r>
      <w:r w:rsidR="00954642">
        <w:rPr>
          <w:rFonts w:ascii="Times New Roman" w:eastAsia="Calibri" w:hAnsi="Times New Roman" w:cs="Times New Roman"/>
          <w:sz w:val="24"/>
          <w:lang w:val="es-MX"/>
        </w:rPr>
        <w:t>2012</w:t>
      </w:r>
      <w:r w:rsidR="00D87B78">
        <w:rPr>
          <w:rFonts w:ascii="Times New Roman" w:eastAsia="Calibri" w:hAnsi="Times New Roman" w:cs="Times New Roman"/>
          <w:sz w:val="24"/>
          <w:lang w:val="es-MX"/>
        </w:rPr>
        <w:t xml:space="preserve">, específicamente </w:t>
      </w:r>
      <w:r w:rsidR="0027317D" w:rsidRPr="0027317D">
        <w:rPr>
          <w:rFonts w:ascii="Times New Roman" w:eastAsia="Calibri" w:hAnsi="Times New Roman" w:cs="Times New Roman"/>
          <w:sz w:val="24"/>
          <w:lang w:val="es-MX"/>
        </w:rPr>
        <w:t>los componentes SIGMA/W</w:t>
      </w:r>
      <w:r w:rsidR="00D87B78">
        <w:rPr>
          <w:rFonts w:ascii="Times New Roman" w:eastAsia="Calibri" w:hAnsi="Times New Roman" w:cs="Times New Roman"/>
          <w:sz w:val="24"/>
          <w:lang w:val="es-MX"/>
        </w:rPr>
        <w:t xml:space="preserve"> para la calibraci</w:t>
      </w:r>
      <w:r w:rsidR="00FC466F">
        <w:rPr>
          <w:rFonts w:ascii="Times New Roman" w:eastAsia="Calibri" w:hAnsi="Times New Roman" w:cs="Times New Roman"/>
          <w:sz w:val="24"/>
          <w:lang w:val="es-MX"/>
        </w:rPr>
        <w:t>ón del modelo</w:t>
      </w:r>
      <w:r w:rsidR="00D87B78">
        <w:rPr>
          <w:rFonts w:ascii="Times New Roman" w:eastAsia="Calibri" w:hAnsi="Times New Roman" w:cs="Times New Roman"/>
          <w:sz w:val="24"/>
          <w:lang w:val="es-MX"/>
        </w:rPr>
        <w:t xml:space="preserve"> bidimensional</w:t>
      </w:r>
      <w:r w:rsidR="0027317D" w:rsidRPr="0027317D">
        <w:rPr>
          <w:rFonts w:ascii="Times New Roman" w:eastAsia="Calibri" w:hAnsi="Times New Roman" w:cs="Times New Roman"/>
          <w:sz w:val="24"/>
          <w:lang w:val="es-MX"/>
        </w:rPr>
        <w:t xml:space="preserve"> y SLOPE/W </w:t>
      </w:r>
      <w:r w:rsidR="00D87B78">
        <w:rPr>
          <w:rFonts w:ascii="Times New Roman" w:eastAsia="Calibri" w:hAnsi="Times New Roman" w:cs="Times New Roman"/>
          <w:sz w:val="24"/>
          <w:lang w:val="es-MX"/>
        </w:rPr>
        <w:t>para efectuar el análisis de estabilidad</w:t>
      </w:r>
      <w:r w:rsidR="0027317D" w:rsidRPr="0027317D">
        <w:rPr>
          <w:rFonts w:ascii="Times New Roman" w:eastAsia="Calibri" w:hAnsi="Times New Roman" w:cs="Times New Roman"/>
          <w:sz w:val="24"/>
          <w:lang w:val="es-MX"/>
        </w:rPr>
        <w:t>.</w:t>
      </w:r>
      <w:r w:rsidR="00554CE3" w:rsidRPr="00554CE3">
        <w:rPr>
          <w:rFonts w:ascii="Times New Roman" w:eastAsia="Calibri" w:hAnsi="Times New Roman" w:cs="Times New Roman"/>
          <w:sz w:val="24"/>
          <w:lang w:val="es-MX"/>
        </w:rPr>
        <w:t xml:space="preserve"> </w:t>
      </w:r>
      <w:r w:rsidR="00554CE3">
        <w:rPr>
          <w:rFonts w:ascii="Times New Roman" w:eastAsia="Calibri" w:hAnsi="Times New Roman" w:cs="Times New Roman"/>
          <w:sz w:val="24"/>
          <w:lang w:val="es-MX"/>
        </w:rPr>
        <w:t xml:space="preserve">De esta manera, </w:t>
      </w:r>
      <w:r w:rsidR="00150A55">
        <w:rPr>
          <w:rFonts w:ascii="Times New Roman" w:eastAsia="Calibri" w:hAnsi="Times New Roman" w:cs="Times New Roman"/>
          <w:sz w:val="24"/>
          <w:lang w:val="es-MX"/>
        </w:rPr>
        <w:t>se establece una comparación</w:t>
      </w:r>
      <w:r w:rsidR="00B42670">
        <w:rPr>
          <w:rFonts w:ascii="Times New Roman" w:eastAsia="Calibri" w:hAnsi="Times New Roman" w:cs="Times New Roman"/>
          <w:sz w:val="24"/>
          <w:lang w:val="es-MX"/>
        </w:rPr>
        <w:t xml:space="preserve"> entre los métodos empleados y</w:t>
      </w:r>
      <w:r w:rsidR="006B5B52">
        <w:rPr>
          <w:rFonts w:ascii="Times New Roman" w:eastAsia="Calibri" w:hAnsi="Times New Roman" w:cs="Times New Roman"/>
          <w:b/>
          <w:sz w:val="32"/>
        </w:rPr>
        <w:t xml:space="preserve"> </w:t>
      </w:r>
      <w:r w:rsidR="00B42670">
        <w:rPr>
          <w:rFonts w:ascii="Times New Roman" w:eastAsia="Calibri" w:hAnsi="Times New Roman" w:cs="Times New Roman"/>
          <w:sz w:val="24"/>
          <w:lang w:val="es-MX"/>
        </w:rPr>
        <w:t>e</w:t>
      </w:r>
      <w:r w:rsidR="00554CE3">
        <w:rPr>
          <w:rFonts w:ascii="Times New Roman" w:eastAsia="Calibri" w:hAnsi="Times New Roman" w:cs="Times New Roman"/>
          <w:sz w:val="24"/>
          <w:lang w:val="es-MX"/>
        </w:rPr>
        <w:t>s obtenido el incremento que se produce en el factor de seguridad del talud aguas abajo mediante el empleo de</w:t>
      </w:r>
      <w:r w:rsidR="000B0EE0">
        <w:rPr>
          <w:rFonts w:ascii="Times New Roman" w:eastAsia="Calibri" w:hAnsi="Times New Roman" w:cs="Times New Roman"/>
          <w:sz w:val="24"/>
          <w:lang w:val="es-MX"/>
        </w:rPr>
        <w:t>l método</w:t>
      </w:r>
      <w:r w:rsidR="00554CE3" w:rsidRPr="00650C45">
        <w:rPr>
          <w:rFonts w:ascii="Times New Roman" w:eastAsia="Calibri" w:hAnsi="Times New Roman" w:cs="Times New Roman"/>
          <w:sz w:val="24"/>
          <w:lang w:val="es-MX"/>
        </w:rPr>
        <w:t xml:space="preserve"> de equilibrio límite Fellenius</w:t>
      </w:r>
      <w:r w:rsidR="00554CE3">
        <w:rPr>
          <w:rFonts w:ascii="Times New Roman" w:eastAsia="Calibri" w:hAnsi="Times New Roman" w:cs="Times New Roman"/>
          <w:sz w:val="24"/>
          <w:lang w:val="es-MX"/>
        </w:rPr>
        <w:t xml:space="preserve">, siendo </w:t>
      </w:r>
      <w:r w:rsidR="00554CE3">
        <w:rPr>
          <w:rFonts w:ascii="Times New Roman" w:eastAsia="Calibri" w:hAnsi="Times New Roman" w:cs="Times New Roman"/>
          <w:sz w:val="24"/>
          <w:lang w:val="es-MX"/>
        </w:rPr>
        <w:lastRenderedPageBreak/>
        <w:t xml:space="preserve">posible también evaluar su significación ingenieril </w:t>
      </w:r>
      <w:r w:rsidR="00554CE3" w:rsidRPr="00650C45">
        <w:rPr>
          <w:rFonts w:ascii="Times New Roman" w:eastAsia="Calibri" w:hAnsi="Times New Roman" w:cs="Times New Roman"/>
          <w:sz w:val="24"/>
          <w:lang w:val="es-MX"/>
        </w:rPr>
        <w:t xml:space="preserve">para los grados de </w:t>
      </w:r>
      <w:r w:rsidR="00E86124">
        <w:rPr>
          <w:rFonts w:ascii="Times New Roman" w:eastAsia="Calibri" w:hAnsi="Times New Roman" w:cs="Times New Roman"/>
          <w:sz w:val="24"/>
          <w:lang w:val="es-MX"/>
        </w:rPr>
        <w:t>s</w:t>
      </w:r>
      <w:r w:rsidR="00150A55">
        <w:rPr>
          <w:rFonts w:ascii="Times New Roman" w:eastAsia="Calibri" w:hAnsi="Times New Roman" w:cs="Times New Roman"/>
          <w:sz w:val="24"/>
          <w:lang w:val="es-MX"/>
        </w:rPr>
        <w:t>aturación 100%, 98%, 90% y 80%.</w:t>
      </w:r>
    </w:p>
    <w:p w:rsidR="008364CE" w:rsidRPr="00554CE3" w:rsidRDefault="008364CE" w:rsidP="00D62E25">
      <w:pPr>
        <w:spacing w:after="0" w:line="240" w:lineRule="auto"/>
        <w:jc w:val="both"/>
        <w:rPr>
          <w:rFonts w:ascii="Times New Roman" w:hAnsi="Times New Roman" w:cs="Times New Roman"/>
          <w:b/>
          <w:sz w:val="24"/>
          <w:szCs w:val="24"/>
        </w:rPr>
      </w:pPr>
    </w:p>
    <w:p w:rsidR="00A046DA" w:rsidRPr="00A046DA" w:rsidRDefault="00A046DA" w:rsidP="00D62E25">
      <w:pPr>
        <w:spacing w:after="0" w:line="240" w:lineRule="auto"/>
        <w:jc w:val="both"/>
        <w:rPr>
          <w:rFonts w:ascii="Times New Roman" w:hAnsi="Times New Roman" w:cs="Times New Roman"/>
          <w:sz w:val="24"/>
          <w:szCs w:val="24"/>
        </w:rPr>
      </w:pPr>
      <w:r w:rsidRPr="006717C6">
        <w:rPr>
          <w:rFonts w:ascii="Times New Roman" w:hAnsi="Times New Roman" w:cs="Times New Roman"/>
          <w:b/>
          <w:sz w:val="24"/>
          <w:szCs w:val="24"/>
        </w:rPr>
        <w:t>Palabras claves:</w:t>
      </w:r>
      <w:r>
        <w:rPr>
          <w:rFonts w:ascii="Times New Roman" w:hAnsi="Times New Roman" w:cs="Times New Roman"/>
          <w:sz w:val="24"/>
          <w:szCs w:val="24"/>
        </w:rPr>
        <w:t xml:space="preserve"> </w:t>
      </w:r>
      <w:r w:rsidR="0038138C">
        <w:rPr>
          <w:rFonts w:ascii="Times New Roman" w:hAnsi="Times New Roman" w:cs="Times New Roman"/>
          <w:sz w:val="24"/>
          <w:szCs w:val="24"/>
        </w:rPr>
        <w:t>Factor de seguridad, Grado de saturación, Presas de tierra.</w:t>
      </w:r>
    </w:p>
    <w:p w:rsidR="008364CE" w:rsidRDefault="008364CE" w:rsidP="00D62E25">
      <w:pPr>
        <w:spacing w:after="0" w:line="240" w:lineRule="auto"/>
        <w:jc w:val="both"/>
        <w:rPr>
          <w:rFonts w:ascii="Times New Roman" w:hAnsi="Times New Roman" w:cs="Times New Roman"/>
          <w:b/>
          <w:sz w:val="24"/>
          <w:szCs w:val="24"/>
        </w:rPr>
      </w:pPr>
    </w:p>
    <w:p w:rsidR="0038138C" w:rsidRPr="0038138C" w:rsidRDefault="0038138C" w:rsidP="00D62E25">
      <w:pPr>
        <w:spacing w:after="0" w:line="240" w:lineRule="auto"/>
        <w:jc w:val="both"/>
        <w:rPr>
          <w:rFonts w:ascii="Times New Roman" w:hAnsi="Times New Roman" w:cs="Times New Roman"/>
          <w:b/>
          <w:sz w:val="24"/>
          <w:szCs w:val="24"/>
          <w:lang w:val="en-US"/>
        </w:rPr>
      </w:pPr>
      <w:r w:rsidRPr="0038138C">
        <w:rPr>
          <w:rFonts w:ascii="Times New Roman" w:hAnsi="Times New Roman" w:cs="Times New Roman"/>
          <w:b/>
          <w:sz w:val="24"/>
          <w:szCs w:val="24"/>
          <w:lang w:val="en-US"/>
        </w:rPr>
        <w:t xml:space="preserve">Abstract: </w:t>
      </w:r>
    </w:p>
    <w:p w:rsidR="0038138C" w:rsidRPr="0038138C" w:rsidRDefault="0038138C" w:rsidP="00D62E25">
      <w:pPr>
        <w:spacing w:after="0" w:line="240" w:lineRule="auto"/>
        <w:jc w:val="both"/>
        <w:rPr>
          <w:rFonts w:ascii="Times New Roman" w:hAnsi="Times New Roman" w:cs="Times New Roman"/>
          <w:b/>
          <w:sz w:val="24"/>
          <w:szCs w:val="24"/>
          <w:lang w:val="en-US"/>
        </w:rPr>
      </w:pPr>
    </w:p>
    <w:p w:rsidR="00150A55" w:rsidRDefault="00725F6C" w:rsidP="00725F6C">
      <w:pPr>
        <w:spacing w:after="0" w:line="360" w:lineRule="auto"/>
        <w:jc w:val="both"/>
        <w:rPr>
          <w:rFonts w:ascii="Times New Roman" w:hAnsi="Times New Roman" w:cs="Times New Roman"/>
          <w:sz w:val="24"/>
          <w:szCs w:val="24"/>
          <w:lang w:val="en-US"/>
        </w:rPr>
      </w:pPr>
      <w:r w:rsidRPr="00725F6C">
        <w:rPr>
          <w:rFonts w:ascii="Times New Roman" w:hAnsi="Times New Roman" w:cs="Times New Roman"/>
          <w:sz w:val="24"/>
          <w:szCs w:val="24"/>
          <w:lang w:val="en-US"/>
        </w:rPr>
        <w:t>At present, the slope stability analysis in earth dams is performed only in the</w:t>
      </w:r>
      <w:r w:rsidRPr="00725F6C">
        <w:rPr>
          <w:rFonts w:ascii="Times New Roman" w:hAnsi="Times New Roman" w:cs="Times New Roman"/>
          <w:b/>
          <w:sz w:val="24"/>
          <w:szCs w:val="24"/>
          <w:lang w:val="en-US"/>
        </w:rPr>
        <w:t xml:space="preserve"> </w:t>
      </w:r>
      <w:r w:rsidRPr="00725F6C">
        <w:rPr>
          <w:rFonts w:ascii="Times New Roman" w:hAnsi="Times New Roman" w:cs="Times New Roman"/>
          <w:sz w:val="24"/>
          <w:szCs w:val="24"/>
          <w:lang w:val="en-US"/>
        </w:rPr>
        <w:t xml:space="preserve">saturated soils mechanics field, although it is known the existence of </w:t>
      </w:r>
      <w:r w:rsidR="00B42670">
        <w:rPr>
          <w:rFonts w:ascii="Times New Roman" w:hAnsi="Times New Roman" w:cs="Times New Roman"/>
          <w:sz w:val="24"/>
          <w:szCs w:val="24"/>
          <w:lang w:val="en-US"/>
        </w:rPr>
        <w:t>un</w:t>
      </w:r>
      <w:r w:rsidRPr="00725F6C">
        <w:rPr>
          <w:rFonts w:ascii="Times New Roman" w:hAnsi="Times New Roman" w:cs="Times New Roman"/>
          <w:sz w:val="24"/>
          <w:szCs w:val="24"/>
          <w:lang w:val="en-US"/>
        </w:rPr>
        <w:t xml:space="preserve">saturated zones that provide resistance </w:t>
      </w:r>
      <w:r>
        <w:rPr>
          <w:rFonts w:ascii="Times New Roman" w:hAnsi="Times New Roman" w:cs="Times New Roman"/>
          <w:sz w:val="24"/>
          <w:szCs w:val="24"/>
          <w:lang w:val="en-US"/>
        </w:rPr>
        <w:t xml:space="preserve">during the different </w:t>
      </w:r>
      <w:r w:rsidRPr="00725F6C">
        <w:rPr>
          <w:rFonts w:ascii="Times New Roman" w:hAnsi="Times New Roman" w:cs="Times New Roman"/>
          <w:sz w:val="24"/>
          <w:szCs w:val="24"/>
          <w:lang w:val="en-US"/>
        </w:rPr>
        <w:t xml:space="preserve">load states of these structures. The present article incorporates to this analysis the </w:t>
      </w:r>
      <w:r>
        <w:rPr>
          <w:rFonts w:ascii="Times New Roman" w:hAnsi="Times New Roman" w:cs="Times New Roman"/>
          <w:sz w:val="24"/>
          <w:szCs w:val="24"/>
          <w:lang w:val="en-US"/>
        </w:rPr>
        <w:t xml:space="preserve">unsaturated soil </w:t>
      </w:r>
      <w:r w:rsidRPr="00725F6C">
        <w:rPr>
          <w:rFonts w:ascii="Times New Roman" w:hAnsi="Times New Roman" w:cs="Times New Roman"/>
          <w:sz w:val="24"/>
          <w:szCs w:val="24"/>
          <w:lang w:val="en-US"/>
        </w:rPr>
        <w:t xml:space="preserve">mechanics during the </w:t>
      </w:r>
      <w:r>
        <w:rPr>
          <w:rFonts w:ascii="Times New Roman" w:hAnsi="Times New Roman" w:cs="Times New Roman"/>
          <w:sz w:val="24"/>
          <w:szCs w:val="24"/>
          <w:lang w:val="en-US"/>
        </w:rPr>
        <w:t xml:space="preserve">end of </w:t>
      </w:r>
      <w:r w:rsidRPr="00725F6C">
        <w:rPr>
          <w:rFonts w:ascii="Times New Roman" w:hAnsi="Times New Roman" w:cs="Times New Roman"/>
          <w:sz w:val="24"/>
          <w:szCs w:val="24"/>
          <w:lang w:val="en-US"/>
        </w:rPr>
        <w:t xml:space="preserve">construction </w:t>
      </w:r>
      <w:r>
        <w:rPr>
          <w:rFonts w:ascii="Times New Roman" w:hAnsi="Times New Roman" w:cs="Times New Roman"/>
          <w:sz w:val="24"/>
          <w:szCs w:val="24"/>
          <w:lang w:val="en-US"/>
        </w:rPr>
        <w:t>stage by</w:t>
      </w:r>
      <w:r w:rsidRPr="00725F6C">
        <w:rPr>
          <w:rFonts w:ascii="Times New Roman" w:hAnsi="Times New Roman" w:cs="Times New Roman"/>
          <w:sz w:val="24"/>
          <w:szCs w:val="24"/>
          <w:lang w:val="en-US"/>
        </w:rPr>
        <w:t xml:space="preserve"> </w:t>
      </w:r>
      <w:r w:rsidR="00954642">
        <w:rPr>
          <w:rFonts w:ascii="Times New Roman" w:hAnsi="Times New Roman" w:cs="Times New Roman"/>
          <w:sz w:val="24"/>
          <w:szCs w:val="24"/>
          <w:lang w:val="en-US"/>
        </w:rPr>
        <w:t>using</w:t>
      </w:r>
      <w:r w:rsidRPr="00725F6C">
        <w:rPr>
          <w:rFonts w:ascii="Times New Roman" w:hAnsi="Times New Roman" w:cs="Times New Roman"/>
          <w:sz w:val="24"/>
          <w:szCs w:val="24"/>
          <w:lang w:val="en-US"/>
        </w:rPr>
        <w:t xml:space="preserve"> different </w:t>
      </w:r>
      <w:r w:rsidR="00954642">
        <w:rPr>
          <w:rFonts w:ascii="Times New Roman" w:hAnsi="Times New Roman" w:cs="Times New Roman"/>
          <w:sz w:val="24"/>
          <w:szCs w:val="24"/>
          <w:lang w:val="en-US"/>
        </w:rPr>
        <w:t xml:space="preserve">methods to obtain the strength state of the soil: </w:t>
      </w:r>
      <w:r>
        <w:rPr>
          <w:rFonts w:ascii="Times New Roman" w:hAnsi="Times New Roman" w:cs="Times New Roman"/>
          <w:sz w:val="24"/>
          <w:szCs w:val="24"/>
          <w:lang w:val="en-US"/>
        </w:rPr>
        <w:t xml:space="preserve">the water content function </w:t>
      </w:r>
      <w:r w:rsidRPr="00725F6C">
        <w:rPr>
          <w:rFonts w:ascii="Times New Roman" w:hAnsi="Times New Roman" w:cs="Times New Roman"/>
          <w:sz w:val="24"/>
          <w:szCs w:val="24"/>
          <w:lang w:val="en-US"/>
        </w:rPr>
        <w:t xml:space="preserve">of the Oxidation Lagoon of the Central University </w:t>
      </w:r>
      <w:r>
        <w:rPr>
          <w:rFonts w:ascii="Times New Roman" w:hAnsi="Times New Roman" w:cs="Times New Roman"/>
          <w:sz w:val="24"/>
          <w:szCs w:val="24"/>
          <w:lang w:val="en-US"/>
        </w:rPr>
        <w:t>“</w:t>
      </w:r>
      <w:r w:rsidRPr="00725F6C">
        <w:rPr>
          <w:rFonts w:ascii="Times New Roman" w:hAnsi="Times New Roman" w:cs="Times New Roman"/>
          <w:sz w:val="24"/>
          <w:szCs w:val="24"/>
          <w:lang w:val="en-US"/>
        </w:rPr>
        <w:t>Marta Abreu</w:t>
      </w:r>
      <w:r>
        <w:rPr>
          <w:rFonts w:ascii="Times New Roman" w:hAnsi="Times New Roman" w:cs="Times New Roman"/>
          <w:sz w:val="24"/>
          <w:szCs w:val="24"/>
          <w:lang w:val="en-US"/>
        </w:rPr>
        <w:t>”</w:t>
      </w:r>
      <w:r w:rsidRPr="00725F6C">
        <w:rPr>
          <w:rFonts w:ascii="Times New Roman" w:hAnsi="Times New Roman" w:cs="Times New Roman"/>
          <w:sz w:val="24"/>
          <w:szCs w:val="24"/>
          <w:lang w:val="en-US"/>
        </w:rPr>
        <w:t xml:space="preserve"> </w:t>
      </w:r>
      <w:r>
        <w:rPr>
          <w:rFonts w:ascii="Times New Roman" w:hAnsi="Times New Roman" w:cs="Times New Roman"/>
          <w:sz w:val="24"/>
          <w:szCs w:val="24"/>
          <w:lang w:val="en-US"/>
        </w:rPr>
        <w:t>of</w:t>
      </w:r>
      <w:r w:rsidRPr="00725F6C">
        <w:rPr>
          <w:rFonts w:ascii="Times New Roman" w:hAnsi="Times New Roman" w:cs="Times New Roman"/>
          <w:sz w:val="24"/>
          <w:szCs w:val="24"/>
          <w:lang w:val="en-US"/>
        </w:rPr>
        <w:t xml:space="preserve"> Las Villas </w:t>
      </w:r>
      <w:r w:rsidR="00954642">
        <w:rPr>
          <w:rFonts w:ascii="Times New Roman" w:hAnsi="Times New Roman" w:cs="Times New Roman"/>
          <w:sz w:val="24"/>
          <w:szCs w:val="24"/>
          <w:lang w:val="en-US"/>
        </w:rPr>
        <w:t xml:space="preserve">and, on the other </w:t>
      </w:r>
      <w:r w:rsidR="00150A55">
        <w:rPr>
          <w:rFonts w:ascii="Times New Roman" w:hAnsi="Times New Roman" w:cs="Times New Roman"/>
          <w:sz w:val="24"/>
          <w:szCs w:val="24"/>
          <w:lang w:val="en-US"/>
        </w:rPr>
        <w:t>hand</w:t>
      </w:r>
      <w:r w:rsidR="00954642">
        <w:rPr>
          <w:rFonts w:ascii="Times New Roman" w:hAnsi="Times New Roman" w:cs="Times New Roman"/>
          <w:sz w:val="24"/>
          <w:szCs w:val="24"/>
          <w:lang w:val="en-US"/>
        </w:rPr>
        <w:t xml:space="preserve">, </w:t>
      </w:r>
      <w:r w:rsidRPr="00725F6C">
        <w:rPr>
          <w:rFonts w:ascii="Times New Roman" w:hAnsi="Times New Roman" w:cs="Times New Roman"/>
          <w:sz w:val="24"/>
          <w:szCs w:val="24"/>
          <w:lang w:val="en-US"/>
        </w:rPr>
        <w:t>its resistance parameters obtained by the Direct Cut test and corrected through the Fr</w:t>
      </w:r>
      <w:r>
        <w:rPr>
          <w:rFonts w:ascii="Times New Roman" w:hAnsi="Times New Roman" w:cs="Times New Roman"/>
          <w:sz w:val="24"/>
          <w:szCs w:val="24"/>
          <w:lang w:val="en-US"/>
        </w:rPr>
        <w:t>edlund and Vanapalli adjustment methods</w:t>
      </w:r>
      <w:r w:rsidRPr="00725F6C">
        <w:rPr>
          <w:rFonts w:ascii="Times New Roman" w:hAnsi="Times New Roman" w:cs="Times New Roman"/>
          <w:sz w:val="24"/>
          <w:szCs w:val="24"/>
          <w:lang w:val="en-US"/>
        </w:rPr>
        <w:t xml:space="preserve">. The geometry of the dam is defined </w:t>
      </w:r>
      <w:r>
        <w:rPr>
          <w:rFonts w:ascii="Times New Roman" w:hAnsi="Times New Roman" w:cs="Times New Roman"/>
          <w:sz w:val="24"/>
          <w:szCs w:val="24"/>
          <w:lang w:val="en-US"/>
        </w:rPr>
        <w:t xml:space="preserve">based on </w:t>
      </w:r>
      <w:r w:rsidRPr="00725F6C">
        <w:rPr>
          <w:rFonts w:ascii="Times New Roman" w:hAnsi="Times New Roman" w:cs="Times New Roman"/>
          <w:sz w:val="24"/>
          <w:szCs w:val="24"/>
          <w:lang w:val="en-US"/>
        </w:rPr>
        <w:t xml:space="preserve">the sizing criteria for the </w:t>
      </w:r>
      <w:r>
        <w:rPr>
          <w:rFonts w:ascii="Times New Roman" w:hAnsi="Times New Roman" w:cs="Times New Roman"/>
          <w:sz w:val="24"/>
          <w:szCs w:val="24"/>
          <w:lang w:val="en-US"/>
        </w:rPr>
        <w:t>Cuban conditions</w:t>
      </w:r>
      <w:r w:rsidRPr="00725F6C">
        <w:rPr>
          <w:rFonts w:ascii="Times New Roman" w:hAnsi="Times New Roman" w:cs="Times New Roman"/>
          <w:sz w:val="24"/>
          <w:szCs w:val="24"/>
          <w:lang w:val="en-US"/>
        </w:rPr>
        <w:t xml:space="preserve"> and according to the works of this type existing in the country. For the modeling, </w:t>
      </w:r>
      <w:r w:rsidR="00DD2D79" w:rsidRPr="00725F6C">
        <w:rPr>
          <w:rFonts w:ascii="Times New Roman" w:hAnsi="Times New Roman" w:cs="Times New Roman"/>
          <w:sz w:val="24"/>
          <w:szCs w:val="24"/>
          <w:lang w:val="en-US"/>
        </w:rPr>
        <w:t xml:space="preserve">is used </w:t>
      </w:r>
      <w:r w:rsidR="00DD2D79">
        <w:rPr>
          <w:rFonts w:ascii="Times New Roman" w:hAnsi="Times New Roman" w:cs="Times New Roman"/>
          <w:sz w:val="24"/>
          <w:szCs w:val="24"/>
          <w:lang w:val="en-US"/>
        </w:rPr>
        <w:t xml:space="preserve">the </w:t>
      </w:r>
      <w:r w:rsidR="00DD2D79" w:rsidRPr="00725F6C">
        <w:rPr>
          <w:rFonts w:ascii="Times New Roman" w:hAnsi="Times New Roman" w:cs="Times New Roman"/>
          <w:sz w:val="24"/>
          <w:szCs w:val="24"/>
          <w:lang w:val="en-US"/>
        </w:rPr>
        <w:t xml:space="preserve">software </w:t>
      </w:r>
      <w:r w:rsidRPr="00725F6C">
        <w:rPr>
          <w:rFonts w:ascii="Times New Roman" w:hAnsi="Times New Roman" w:cs="Times New Roman"/>
          <w:sz w:val="24"/>
          <w:szCs w:val="24"/>
          <w:lang w:val="en-US"/>
        </w:rPr>
        <w:t>GeoStudio 20</w:t>
      </w:r>
      <w:r w:rsidR="00B42670">
        <w:rPr>
          <w:rFonts w:ascii="Times New Roman" w:hAnsi="Times New Roman" w:cs="Times New Roman"/>
          <w:sz w:val="24"/>
          <w:szCs w:val="24"/>
          <w:lang w:val="en-US"/>
        </w:rPr>
        <w:t>12</w:t>
      </w:r>
      <w:r w:rsidR="00DD2D79">
        <w:rPr>
          <w:rFonts w:ascii="Times New Roman" w:hAnsi="Times New Roman" w:cs="Times New Roman"/>
          <w:sz w:val="24"/>
          <w:szCs w:val="24"/>
          <w:lang w:val="en-US"/>
        </w:rPr>
        <w:t xml:space="preserve">, specifically the SIGMA/W component for the </w:t>
      </w:r>
      <w:r w:rsidRPr="00725F6C">
        <w:rPr>
          <w:rFonts w:ascii="Times New Roman" w:hAnsi="Times New Roman" w:cs="Times New Roman"/>
          <w:sz w:val="24"/>
          <w:szCs w:val="24"/>
          <w:lang w:val="en-US"/>
        </w:rPr>
        <w:t xml:space="preserve">two-dimensional model </w:t>
      </w:r>
      <w:r w:rsidR="00DD2D79" w:rsidRPr="00725F6C">
        <w:rPr>
          <w:rFonts w:ascii="Times New Roman" w:hAnsi="Times New Roman" w:cs="Times New Roman"/>
          <w:sz w:val="24"/>
          <w:szCs w:val="24"/>
          <w:lang w:val="en-US"/>
        </w:rPr>
        <w:t xml:space="preserve">calibration </w:t>
      </w:r>
      <w:r w:rsidRPr="00725F6C">
        <w:rPr>
          <w:rFonts w:ascii="Times New Roman" w:hAnsi="Times New Roman" w:cs="Times New Roman"/>
          <w:sz w:val="24"/>
          <w:szCs w:val="24"/>
          <w:lang w:val="en-US"/>
        </w:rPr>
        <w:t xml:space="preserve">and </w:t>
      </w:r>
      <w:r w:rsidR="00DD2D79">
        <w:rPr>
          <w:rFonts w:ascii="Times New Roman" w:hAnsi="Times New Roman" w:cs="Times New Roman"/>
          <w:sz w:val="24"/>
          <w:szCs w:val="24"/>
          <w:lang w:val="en-US"/>
        </w:rPr>
        <w:t>the SLOPE/</w:t>
      </w:r>
      <w:r w:rsidRPr="00725F6C">
        <w:rPr>
          <w:rFonts w:ascii="Times New Roman" w:hAnsi="Times New Roman" w:cs="Times New Roman"/>
          <w:sz w:val="24"/>
          <w:szCs w:val="24"/>
          <w:lang w:val="en-US"/>
        </w:rPr>
        <w:t xml:space="preserve">W </w:t>
      </w:r>
      <w:r w:rsidR="00DD2D79">
        <w:rPr>
          <w:rFonts w:ascii="Times New Roman" w:hAnsi="Times New Roman" w:cs="Times New Roman"/>
          <w:sz w:val="24"/>
          <w:szCs w:val="24"/>
          <w:lang w:val="en-US"/>
        </w:rPr>
        <w:t xml:space="preserve">component </w:t>
      </w:r>
      <w:r w:rsidRPr="00725F6C">
        <w:rPr>
          <w:rFonts w:ascii="Times New Roman" w:hAnsi="Times New Roman" w:cs="Times New Roman"/>
          <w:sz w:val="24"/>
          <w:szCs w:val="24"/>
          <w:lang w:val="en-US"/>
        </w:rPr>
        <w:t>for the stability analysis. In this way,</w:t>
      </w:r>
      <w:r w:rsidR="00150A55">
        <w:rPr>
          <w:rFonts w:ascii="Times New Roman" w:hAnsi="Times New Roman" w:cs="Times New Roman"/>
          <w:sz w:val="24"/>
          <w:szCs w:val="24"/>
          <w:lang w:val="en-US"/>
        </w:rPr>
        <w:t xml:space="preserve"> a comparison is established </w:t>
      </w:r>
      <w:r w:rsidR="006B5B52">
        <w:rPr>
          <w:rFonts w:ascii="Times New Roman" w:hAnsi="Times New Roman" w:cs="Times New Roman"/>
          <w:sz w:val="24"/>
          <w:szCs w:val="24"/>
          <w:lang w:val="en-US"/>
        </w:rPr>
        <w:t>among the</w:t>
      </w:r>
      <w:r w:rsidR="00150A55">
        <w:rPr>
          <w:rFonts w:ascii="Times New Roman" w:hAnsi="Times New Roman" w:cs="Times New Roman"/>
          <w:sz w:val="24"/>
          <w:szCs w:val="24"/>
          <w:lang w:val="en-US"/>
        </w:rPr>
        <w:t xml:space="preserve"> </w:t>
      </w:r>
      <w:r w:rsidR="006B5B52">
        <w:rPr>
          <w:rFonts w:ascii="Times New Roman" w:hAnsi="Times New Roman" w:cs="Times New Roman"/>
          <w:sz w:val="24"/>
          <w:szCs w:val="24"/>
          <w:lang w:val="en-US"/>
        </w:rPr>
        <w:t xml:space="preserve">used </w:t>
      </w:r>
      <w:r w:rsidR="00150A55">
        <w:rPr>
          <w:rFonts w:ascii="Times New Roman" w:hAnsi="Times New Roman" w:cs="Times New Roman"/>
          <w:sz w:val="24"/>
          <w:szCs w:val="24"/>
          <w:lang w:val="en-US"/>
        </w:rPr>
        <w:t>method</w:t>
      </w:r>
      <w:r w:rsidR="006B5B52">
        <w:rPr>
          <w:rFonts w:ascii="Times New Roman" w:hAnsi="Times New Roman" w:cs="Times New Roman"/>
          <w:sz w:val="24"/>
          <w:szCs w:val="24"/>
          <w:lang w:val="en-US"/>
        </w:rPr>
        <w:t>s</w:t>
      </w:r>
      <w:r w:rsidR="00150A55">
        <w:rPr>
          <w:rFonts w:ascii="Times New Roman" w:hAnsi="Times New Roman" w:cs="Times New Roman"/>
          <w:sz w:val="24"/>
          <w:szCs w:val="24"/>
          <w:lang w:val="en-US"/>
        </w:rPr>
        <w:t>. T</w:t>
      </w:r>
      <w:r w:rsidRPr="00725F6C">
        <w:rPr>
          <w:rFonts w:ascii="Times New Roman" w:hAnsi="Times New Roman" w:cs="Times New Roman"/>
          <w:sz w:val="24"/>
          <w:szCs w:val="24"/>
          <w:lang w:val="en-US"/>
        </w:rPr>
        <w:t>he increase that occurs in the safety factor of the downstream slope is obtained by using the Fellenius limit e</w:t>
      </w:r>
      <w:r w:rsidR="00DD2D79">
        <w:rPr>
          <w:rFonts w:ascii="Times New Roman" w:hAnsi="Times New Roman" w:cs="Times New Roman"/>
          <w:sz w:val="24"/>
          <w:szCs w:val="24"/>
          <w:lang w:val="en-US"/>
        </w:rPr>
        <w:t xml:space="preserve">quilibrium method, and its </w:t>
      </w:r>
      <w:r w:rsidR="00DD2D79" w:rsidRPr="00725F6C">
        <w:rPr>
          <w:rFonts w:ascii="Times New Roman" w:hAnsi="Times New Roman" w:cs="Times New Roman"/>
          <w:sz w:val="24"/>
          <w:szCs w:val="24"/>
          <w:lang w:val="en-US"/>
        </w:rPr>
        <w:t xml:space="preserve">engineering significance </w:t>
      </w:r>
      <w:r w:rsidR="00DD2D79">
        <w:rPr>
          <w:rFonts w:ascii="Times New Roman" w:hAnsi="Times New Roman" w:cs="Times New Roman"/>
          <w:sz w:val="24"/>
          <w:szCs w:val="24"/>
          <w:lang w:val="en-US"/>
        </w:rPr>
        <w:t>is</w:t>
      </w:r>
      <w:r w:rsidRPr="00725F6C">
        <w:rPr>
          <w:rFonts w:ascii="Times New Roman" w:hAnsi="Times New Roman" w:cs="Times New Roman"/>
          <w:sz w:val="24"/>
          <w:szCs w:val="24"/>
          <w:lang w:val="en-US"/>
        </w:rPr>
        <w:t xml:space="preserve"> evaluate</w:t>
      </w:r>
      <w:r w:rsidR="00DD2D79">
        <w:rPr>
          <w:rFonts w:ascii="Times New Roman" w:hAnsi="Times New Roman" w:cs="Times New Roman"/>
          <w:sz w:val="24"/>
          <w:szCs w:val="24"/>
          <w:lang w:val="en-US"/>
        </w:rPr>
        <w:t>d</w:t>
      </w:r>
      <w:r w:rsidRPr="00725F6C">
        <w:rPr>
          <w:rFonts w:ascii="Times New Roman" w:hAnsi="Times New Roman" w:cs="Times New Roman"/>
          <w:sz w:val="24"/>
          <w:szCs w:val="24"/>
          <w:lang w:val="en-US"/>
        </w:rPr>
        <w:t xml:space="preserve"> for the saturation </w:t>
      </w:r>
      <w:r w:rsidR="00DD2D79">
        <w:rPr>
          <w:rFonts w:ascii="Times New Roman" w:hAnsi="Times New Roman" w:cs="Times New Roman"/>
          <w:sz w:val="24"/>
          <w:szCs w:val="24"/>
          <w:lang w:val="en-US"/>
        </w:rPr>
        <w:t>degrees</w:t>
      </w:r>
      <w:r w:rsidRPr="00725F6C">
        <w:rPr>
          <w:rFonts w:ascii="Times New Roman" w:hAnsi="Times New Roman" w:cs="Times New Roman"/>
          <w:sz w:val="24"/>
          <w:szCs w:val="24"/>
          <w:lang w:val="en-US"/>
        </w:rPr>
        <w:t xml:space="preserve"> 100%, 98%, 90% </w:t>
      </w:r>
      <w:r w:rsidR="00DD2D79">
        <w:rPr>
          <w:rFonts w:ascii="Times New Roman" w:hAnsi="Times New Roman" w:cs="Times New Roman"/>
          <w:sz w:val="24"/>
          <w:szCs w:val="24"/>
          <w:lang w:val="en-US"/>
        </w:rPr>
        <w:t>a</w:t>
      </w:r>
      <w:r w:rsidR="00150A55">
        <w:rPr>
          <w:rFonts w:ascii="Times New Roman" w:hAnsi="Times New Roman" w:cs="Times New Roman"/>
          <w:sz w:val="24"/>
          <w:szCs w:val="24"/>
          <w:lang w:val="en-US"/>
        </w:rPr>
        <w:t>nd 80%.</w:t>
      </w:r>
    </w:p>
    <w:p w:rsidR="008364CE" w:rsidRPr="00725F6C" w:rsidRDefault="009061A5" w:rsidP="00725F6C">
      <w:pPr>
        <w:spacing w:after="0" w:line="360" w:lineRule="auto"/>
        <w:jc w:val="both"/>
        <w:rPr>
          <w:rFonts w:ascii="Times New Roman" w:hAnsi="Times New Roman" w:cs="Times New Roman"/>
          <w:sz w:val="24"/>
          <w:szCs w:val="24"/>
          <w:lang w:val="en-US"/>
        </w:rPr>
      </w:pPr>
      <w:r w:rsidRPr="00DD2D79">
        <w:rPr>
          <w:rFonts w:ascii="Times New Roman" w:hAnsi="Times New Roman" w:cs="Times New Roman"/>
          <w:b/>
          <w:sz w:val="24"/>
          <w:szCs w:val="24"/>
          <w:lang w:val="en-US"/>
        </w:rPr>
        <w:t>Keywords:</w:t>
      </w:r>
      <w:r w:rsidRPr="00725F6C">
        <w:rPr>
          <w:rFonts w:ascii="Times New Roman" w:hAnsi="Times New Roman" w:cs="Times New Roman"/>
          <w:sz w:val="24"/>
          <w:szCs w:val="24"/>
          <w:lang w:val="en-US"/>
        </w:rPr>
        <w:t xml:space="preserve"> </w:t>
      </w:r>
      <w:r w:rsidR="0038138C" w:rsidRPr="00725F6C">
        <w:rPr>
          <w:rFonts w:ascii="Times New Roman" w:hAnsi="Times New Roman" w:cs="Times New Roman"/>
          <w:sz w:val="24"/>
          <w:szCs w:val="24"/>
          <w:lang w:val="en-US"/>
        </w:rPr>
        <w:t>Safety factor, Saturation degree, Earth dams</w:t>
      </w:r>
    </w:p>
    <w:p w:rsidR="005C6B5E" w:rsidRPr="0038138C" w:rsidRDefault="005C6B5E" w:rsidP="00FF3346">
      <w:pPr>
        <w:spacing w:after="0" w:line="360" w:lineRule="auto"/>
        <w:jc w:val="both"/>
        <w:rPr>
          <w:rFonts w:ascii="Times New Roman" w:hAnsi="Times New Roman" w:cs="Times New Roman"/>
          <w:b/>
          <w:sz w:val="24"/>
          <w:szCs w:val="24"/>
          <w:lang w:val="en-US"/>
        </w:rPr>
      </w:pPr>
    </w:p>
    <w:p w:rsidR="00A21A1F" w:rsidRDefault="00A21A1F" w:rsidP="00DD2D79">
      <w:pPr>
        <w:pStyle w:val="Prrafodelista"/>
        <w:numPr>
          <w:ilvl w:val="0"/>
          <w:numId w:val="11"/>
        </w:numPr>
        <w:spacing w:after="0" w:line="360" w:lineRule="auto"/>
        <w:jc w:val="both"/>
        <w:rPr>
          <w:rFonts w:ascii="Times New Roman" w:hAnsi="Times New Roman" w:cs="Times New Roman"/>
          <w:b/>
          <w:sz w:val="24"/>
          <w:szCs w:val="24"/>
        </w:rPr>
      </w:pPr>
      <w:r w:rsidRPr="00DD2D79">
        <w:rPr>
          <w:rFonts w:ascii="Times New Roman" w:hAnsi="Times New Roman" w:cs="Times New Roman"/>
          <w:b/>
          <w:sz w:val="24"/>
          <w:szCs w:val="24"/>
        </w:rPr>
        <w:t>Introducción</w:t>
      </w:r>
    </w:p>
    <w:p w:rsidR="00963E27" w:rsidRPr="00963E27" w:rsidRDefault="00963E27" w:rsidP="00963E27">
      <w:pPr>
        <w:spacing w:after="0" w:line="360" w:lineRule="auto"/>
        <w:jc w:val="both"/>
        <w:rPr>
          <w:rFonts w:ascii="Times New Roman" w:hAnsi="Times New Roman" w:cs="Times New Roman"/>
          <w:b/>
          <w:sz w:val="24"/>
          <w:szCs w:val="24"/>
        </w:rPr>
      </w:pPr>
    </w:p>
    <w:p w:rsidR="00FE0A8A" w:rsidRDefault="00FC75E8" w:rsidP="00FF3346">
      <w:pPr>
        <w:spacing w:after="0" w:line="360" w:lineRule="auto"/>
        <w:jc w:val="both"/>
        <w:rPr>
          <w:rFonts w:ascii="Times New Roman" w:hAnsi="Times New Roman" w:cs="Times New Roman"/>
          <w:sz w:val="24"/>
          <w:szCs w:val="24"/>
        </w:rPr>
      </w:pPr>
      <w:r w:rsidRPr="00FC75E8">
        <w:rPr>
          <w:rFonts w:ascii="Times New Roman" w:hAnsi="Times New Roman" w:cs="Times New Roman"/>
          <w:sz w:val="24"/>
          <w:szCs w:val="24"/>
        </w:rPr>
        <w:t xml:space="preserve">La aparición el pasado siglo de la mecánica de suelos en el escenario científico universal amplió considerablemente las posibilidades del diseño geotécnico. </w:t>
      </w:r>
      <w:r w:rsidR="000B0EE0">
        <w:rPr>
          <w:rFonts w:ascii="Times New Roman" w:hAnsi="Times New Roman" w:cs="Times New Roman"/>
          <w:sz w:val="24"/>
          <w:szCs w:val="24"/>
        </w:rPr>
        <w:t>Las nuevas</w:t>
      </w:r>
      <w:r w:rsidRPr="00FC75E8">
        <w:rPr>
          <w:rFonts w:ascii="Times New Roman" w:hAnsi="Times New Roman" w:cs="Times New Roman"/>
          <w:sz w:val="24"/>
          <w:szCs w:val="24"/>
        </w:rPr>
        <w:t xml:space="preserve"> teorías para explicar el comportamiento </w:t>
      </w:r>
      <w:r>
        <w:rPr>
          <w:rFonts w:ascii="Times New Roman" w:hAnsi="Times New Roman" w:cs="Times New Roman"/>
          <w:sz w:val="24"/>
          <w:szCs w:val="24"/>
        </w:rPr>
        <w:t xml:space="preserve">mecánico </w:t>
      </w:r>
      <w:r w:rsidRPr="00FC75E8">
        <w:rPr>
          <w:rFonts w:ascii="Times New Roman" w:hAnsi="Times New Roman" w:cs="Times New Roman"/>
          <w:sz w:val="24"/>
          <w:szCs w:val="24"/>
        </w:rPr>
        <w:t>del suelo hi</w:t>
      </w:r>
      <w:r w:rsidR="000B0EE0">
        <w:rPr>
          <w:rFonts w:ascii="Times New Roman" w:hAnsi="Times New Roman" w:cs="Times New Roman"/>
          <w:sz w:val="24"/>
          <w:szCs w:val="24"/>
        </w:rPr>
        <w:t>cieron</w:t>
      </w:r>
      <w:r w:rsidRPr="00FC75E8">
        <w:rPr>
          <w:rFonts w:ascii="Times New Roman" w:hAnsi="Times New Roman" w:cs="Times New Roman"/>
          <w:sz w:val="24"/>
          <w:szCs w:val="24"/>
        </w:rPr>
        <w:t xml:space="preserve"> posible </w:t>
      </w:r>
      <w:r w:rsidR="001D2351">
        <w:rPr>
          <w:rFonts w:ascii="Times New Roman" w:hAnsi="Times New Roman" w:cs="Times New Roman"/>
          <w:sz w:val="24"/>
          <w:szCs w:val="24"/>
        </w:rPr>
        <w:t xml:space="preserve">el </w:t>
      </w:r>
      <w:r w:rsidR="001D2351">
        <w:rPr>
          <w:rFonts w:ascii="Times New Roman" w:hAnsi="Times New Roman" w:cs="Times New Roman"/>
          <w:sz w:val="24"/>
          <w:szCs w:val="24"/>
        </w:rPr>
        <w:lastRenderedPageBreak/>
        <w:t>surgimiento de métodos de diseño mucho más racionales para estructuras como terraplenes, cimentaciones y presas de tierra, construidas hasta el momento a partir de la experiencia acumulada</w:t>
      </w:r>
      <w:r w:rsidRPr="00FC75E8">
        <w:rPr>
          <w:rFonts w:ascii="Times New Roman" w:hAnsi="Times New Roman" w:cs="Times New Roman"/>
          <w:sz w:val="24"/>
          <w:szCs w:val="24"/>
        </w:rPr>
        <w:t>. La mayoría de las</w:t>
      </w:r>
      <w:r>
        <w:rPr>
          <w:rFonts w:ascii="Times New Roman" w:hAnsi="Times New Roman" w:cs="Times New Roman"/>
          <w:sz w:val="24"/>
          <w:szCs w:val="24"/>
        </w:rPr>
        <w:t xml:space="preserve"> formulaciones hechas entonces consideraban al suelo </w:t>
      </w:r>
      <w:r w:rsidRPr="00FC75E8">
        <w:rPr>
          <w:rFonts w:ascii="Times New Roman" w:hAnsi="Times New Roman" w:cs="Times New Roman"/>
          <w:sz w:val="24"/>
          <w:szCs w:val="24"/>
        </w:rPr>
        <w:t>en estado saturado, situación extrema que ignoraba la coexistenci</w:t>
      </w:r>
      <w:r w:rsidR="00E839F2">
        <w:rPr>
          <w:rFonts w:ascii="Times New Roman" w:hAnsi="Times New Roman" w:cs="Times New Roman"/>
          <w:sz w:val="24"/>
          <w:szCs w:val="24"/>
        </w:rPr>
        <w:t>a con una tercera fase: el aire; sin embargo, l</w:t>
      </w:r>
      <w:r w:rsidRPr="00FC75E8">
        <w:rPr>
          <w:rFonts w:ascii="Times New Roman" w:hAnsi="Times New Roman" w:cs="Times New Roman"/>
          <w:sz w:val="24"/>
          <w:szCs w:val="24"/>
        </w:rPr>
        <w:t xml:space="preserve">a idea de que en los poros del suelo puede existir agua y aire a la vez es tan antigua como el propio surgimiento de la mecánica de suelos, de hecho, Terzaghi (1943) en su libro Mecánica Teórica de Suelos, dedica varios capítulos al tema. </w:t>
      </w:r>
    </w:p>
    <w:p w:rsidR="00FC75E8" w:rsidRDefault="00280026" w:rsidP="00FF334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El elemento</w:t>
      </w:r>
      <w:r w:rsidR="00FC75E8" w:rsidRPr="00FC75E8">
        <w:rPr>
          <w:rFonts w:ascii="Times New Roman" w:hAnsi="Times New Roman" w:cs="Times New Roman"/>
          <w:sz w:val="24"/>
          <w:szCs w:val="24"/>
        </w:rPr>
        <w:t xml:space="preserve"> que distingue a un suelo parcialmente saturado de uno en estado de saturación total es la succión</w:t>
      </w:r>
      <w:r>
        <w:rPr>
          <w:rFonts w:ascii="Times New Roman" w:hAnsi="Times New Roman" w:cs="Times New Roman"/>
          <w:sz w:val="24"/>
          <w:szCs w:val="24"/>
        </w:rPr>
        <w:t xml:space="preserve">, propiedad que puede ser representada a través de la curva característica del suelo, </w:t>
      </w:r>
      <w:r w:rsidR="001D2351">
        <w:rPr>
          <w:rFonts w:ascii="Times New Roman" w:hAnsi="Times New Roman" w:cs="Times New Roman"/>
          <w:sz w:val="24"/>
          <w:szCs w:val="24"/>
        </w:rPr>
        <w:t xml:space="preserve">la cual </w:t>
      </w:r>
      <w:r>
        <w:rPr>
          <w:rFonts w:ascii="Times New Roman" w:hAnsi="Times New Roman" w:cs="Times New Roman"/>
          <w:sz w:val="24"/>
          <w:szCs w:val="24"/>
        </w:rPr>
        <w:t xml:space="preserve">no es más que la relación gráfica </w:t>
      </w:r>
      <w:r w:rsidR="001D2351">
        <w:rPr>
          <w:rFonts w:ascii="Times New Roman" w:hAnsi="Times New Roman" w:cs="Times New Roman"/>
          <w:sz w:val="24"/>
          <w:szCs w:val="24"/>
        </w:rPr>
        <w:t>establecida</w:t>
      </w:r>
      <w:r>
        <w:rPr>
          <w:rFonts w:ascii="Times New Roman" w:hAnsi="Times New Roman" w:cs="Times New Roman"/>
          <w:sz w:val="24"/>
          <w:szCs w:val="24"/>
        </w:rPr>
        <w:t xml:space="preserve"> entre la succión y el contenido de humedad</w:t>
      </w:r>
      <w:r w:rsidR="00FC75E8" w:rsidRPr="00FC75E8">
        <w:rPr>
          <w:rFonts w:ascii="Times New Roman" w:hAnsi="Times New Roman" w:cs="Times New Roman"/>
          <w:sz w:val="24"/>
          <w:szCs w:val="24"/>
        </w:rPr>
        <w:t>. Muchos métodos de obtención de la succión y estimación de la curva característica han sido desarrollados a lo largo del tiempo debido a la estrecha relación que existe entre esta propiedad y otras tan importantes como la conductividad hidráulica, la resistencia a</w:t>
      </w:r>
      <w:r w:rsidR="002029F7">
        <w:rPr>
          <w:rFonts w:ascii="Times New Roman" w:hAnsi="Times New Roman" w:cs="Times New Roman"/>
          <w:sz w:val="24"/>
          <w:szCs w:val="24"/>
        </w:rPr>
        <w:t>l</w:t>
      </w:r>
      <w:r w:rsidR="00FC75E8" w:rsidRPr="00FC75E8">
        <w:rPr>
          <w:rFonts w:ascii="Times New Roman" w:hAnsi="Times New Roman" w:cs="Times New Roman"/>
          <w:sz w:val="24"/>
          <w:szCs w:val="24"/>
        </w:rPr>
        <w:t xml:space="preserve"> cort</w:t>
      </w:r>
      <w:r w:rsidR="002029F7">
        <w:rPr>
          <w:rFonts w:ascii="Times New Roman" w:hAnsi="Times New Roman" w:cs="Times New Roman"/>
          <w:sz w:val="24"/>
          <w:szCs w:val="24"/>
        </w:rPr>
        <w:t>e</w:t>
      </w:r>
      <w:r w:rsidR="00FC75E8" w:rsidRPr="00FC75E8">
        <w:rPr>
          <w:rFonts w:ascii="Times New Roman" w:hAnsi="Times New Roman" w:cs="Times New Roman"/>
          <w:sz w:val="24"/>
          <w:szCs w:val="24"/>
        </w:rPr>
        <w:t xml:space="preserve"> y, de manera general, la estabilidad de aquellas obras ingenieriles que utilicen al suelo como principal material de construcción</w:t>
      </w:r>
      <w:r w:rsidR="001D2351">
        <w:rPr>
          <w:rFonts w:ascii="Times New Roman" w:hAnsi="Times New Roman" w:cs="Times New Roman"/>
          <w:sz w:val="24"/>
          <w:szCs w:val="24"/>
        </w:rPr>
        <w:t>.</w:t>
      </w:r>
    </w:p>
    <w:p w:rsidR="001D2351" w:rsidRPr="00FC75E8" w:rsidRDefault="001D2351" w:rsidP="00CD767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Unas de las principales aplicaciones de la mecánica de suelos parcialmente saturados es el análisis de estabilidad de taludes en presas de tierra</w:t>
      </w:r>
      <w:r w:rsidR="006775FD">
        <w:rPr>
          <w:rFonts w:ascii="Times New Roman" w:hAnsi="Times New Roman" w:cs="Times New Roman"/>
          <w:sz w:val="24"/>
          <w:szCs w:val="24"/>
        </w:rPr>
        <w:t xml:space="preserve">. </w:t>
      </w:r>
      <w:r w:rsidR="00FE0A8A">
        <w:rPr>
          <w:rFonts w:ascii="Times New Roman" w:hAnsi="Times New Roman" w:cs="Times New Roman"/>
          <w:sz w:val="24"/>
          <w:szCs w:val="24"/>
        </w:rPr>
        <w:t xml:space="preserve"> </w:t>
      </w:r>
      <w:r w:rsidR="006775FD">
        <w:rPr>
          <w:rFonts w:ascii="Times New Roman" w:hAnsi="Times New Roman" w:cs="Times New Roman"/>
          <w:sz w:val="24"/>
          <w:szCs w:val="24"/>
        </w:rPr>
        <w:t xml:space="preserve">Durante la etapa de final de construcción, en el suelo de la cortina de la presa existe una presión de poros debido a la consolidación y, al no producirse filtraciones ni generarse una red de flujo, se considera que este no se encuentra drenado, lo cual permite entonces afirmar que, durante esta etapa, la cortina se encuentra </w:t>
      </w:r>
      <w:r w:rsidR="00890B8E">
        <w:rPr>
          <w:rFonts w:ascii="Times New Roman" w:hAnsi="Times New Roman" w:cs="Times New Roman"/>
          <w:sz w:val="24"/>
          <w:szCs w:val="24"/>
        </w:rPr>
        <w:t xml:space="preserve">parcialmente saturada </w:t>
      </w:r>
      <w:r w:rsidR="006775FD">
        <w:rPr>
          <w:rFonts w:ascii="Times New Roman" w:hAnsi="Times New Roman" w:cs="Times New Roman"/>
          <w:sz w:val="24"/>
          <w:szCs w:val="24"/>
        </w:rPr>
        <w:t>en su totalidad. A pesar de esto, el análisis de estabilidad durante la etapa de final de construcción</w:t>
      </w:r>
      <w:r w:rsidR="00FE0A8A">
        <w:rPr>
          <w:rFonts w:ascii="Times New Roman" w:hAnsi="Times New Roman" w:cs="Times New Roman"/>
          <w:sz w:val="24"/>
          <w:szCs w:val="24"/>
        </w:rPr>
        <w:t xml:space="preserve"> es desarrollado</w:t>
      </w:r>
      <w:r>
        <w:rPr>
          <w:rFonts w:ascii="Times New Roman" w:hAnsi="Times New Roman" w:cs="Times New Roman"/>
          <w:sz w:val="24"/>
          <w:szCs w:val="24"/>
        </w:rPr>
        <w:t xml:space="preserve"> </w:t>
      </w:r>
      <w:r w:rsidR="00FE0A8A">
        <w:rPr>
          <w:rFonts w:ascii="Times New Roman" w:hAnsi="Times New Roman" w:cs="Times New Roman"/>
          <w:sz w:val="24"/>
          <w:szCs w:val="24"/>
        </w:rPr>
        <w:t xml:space="preserve">en la actualidad considerando que la cortina de la presa se encuentra saturada. </w:t>
      </w:r>
      <w:r w:rsidR="00E839F2">
        <w:rPr>
          <w:rFonts w:ascii="Times New Roman" w:hAnsi="Times New Roman" w:cs="Times New Roman"/>
          <w:sz w:val="24"/>
          <w:szCs w:val="24"/>
        </w:rPr>
        <w:t>Esta simplificaci</w:t>
      </w:r>
      <w:r w:rsidR="0066470C">
        <w:rPr>
          <w:rFonts w:ascii="Times New Roman" w:hAnsi="Times New Roman" w:cs="Times New Roman"/>
          <w:sz w:val="24"/>
          <w:szCs w:val="24"/>
        </w:rPr>
        <w:t>ón de</w:t>
      </w:r>
      <w:r w:rsidR="00E839F2">
        <w:rPr>
          <w:rFonts w:ascii="Times New Roman" w:hAnsi="Times New Roman" w:cs="Times New Roman"/>
          <w:sz w:val="24"/>
          <w:szCs w:val="24"/>
        </w:rPr>
        <w:t>l estado real del suelo</w:t>
      </w:r>
      <w:r w:rsidR="0066470C">
        <w:rPr>
          <w:rFonts w:ascii="Times New Roman" w:hAnsi="Times New Roman" w:cs="Times New Roman"/>
          <w:sz w:val="24"/>
          <w:szCs w:val="24"/>
        </w:rPr>
        <w:t xml:space="preserve"> excluye el incremento de la resistencia a</w:t>
      </w:r>
      <w:r w:rsidR="000B0EE0">
        <w:rPr>
          <w:rFonts w:ascii="Times New Roman" w:hAnsi="Times New Roman" w:cs="Times New Roman"/>
          <w:sz w:val="24"/>
          <w:szCs w:val="24"/>
        </w:rPr>
        <w:t>l</w:t>
      </w:r>
      <w:r w:rsidR="0066470C">
        <w:rPr>
          <w:rFonts w:ascii="Times New Roman" w:hAnsi="Times New Roman" w:cs="Times New Roman"/>
          <w:sz w:val="24"/>
          <w:szCs w:val="24"/>
        </w:rPr>
        <w:t xml:space="preserve"> cort</w:t>
      </w:r>
      <w:r w:rsidR="000B0EE0">
        <w:rPr>
          <w:rFonts w:ascii="Times New Roman" w:hAnsi="Times New Roman" w:cs="Times New Roman"/>
          <w:sz w:val="24"/>
          <w:szCs w:val="24"/>
        </w:rPr>
        <w:t>e</w:t>
      </w:r>
      <w:r w:rsidR="0066470C">
        <w:rPr>
          <w:rFonts w:ascii="Times New Roman" w:hAnsi="Times New Roman" w:cs="Times New Roman"/>
          <w:sz w:val="24"/>
          <w:szCs w:val="24"/>
        </w:rPr>
        <w:t xml:space="preserve"> que se produce debido al aumento de las tensiones efectivas, el cual es a su vez provocado por la presencia de presión de poros negativa en la región parcialmente </w:t>
      </w:r>
      <w:r w:rsidR="0066470C">
        <w:rPr>
          <w:rFonts w:ascii="Times New Roman" w:hAnsi="Times New Roman" w:cs="Times New Roman"/>
          <w:sz w:val="24"/>
          <w:szCs w:val="24"/>
        </w:rPr>
        <w:lastRenderedPageBreak/>
        <w:t xml:space="preserve">saturada. </w:t>
      </w:r>
      <w:r w:rsidR="006775FD">
        <w:rPr>
          <w:rFonts w:ascii="Times New Roman" w:hAnsi="Times New Roman" w:cs="Times New Roman"/>
          <w:sz w:val="24"/>
          <w:szCs w:val="24"/>
        </w:rPr>
        <w:t xml:space="preserve">En nuestro país </w:t>
      </w:r>
      <w:r w:rsidR="006775FD" w:rsidRPr="006775FD">
        <w:rPr>
          <w:rFonts w:ascii="Times New Roman" w:hAnsi="Times New Roman" w:cs="Times New Roman"/>
          <w:sz w:val="24"/>
          <w:szCs w:val="24"/>
        </w:rPr>
        <w:t>existen muy pocas investigaciones previas que hayan evaluado a fondo el aporte de las zonas parcialmente saturadas al estado resistente del suelo, así como el nivel de significación de este incremento</w:t>
      </w:r>
      <w:r w:rsidR="00CD7672">
        <w:rPr>
          <w:rFonts w:ascii="Times New Roman" w:hAnsi="Times New Roman" w:cs="Times New Roman"/>
          <w:sz w:val="24"/>
          <w:szCs w:val="24"/>
        </w:rPr>
        <w:t xml:space="preserve"> por lo que es necesario estudiar </w:t>
      </w:r>
      <w:r w:rsidR="002029F7">
        <w:rPr>
          <w:rFonts w:ascii="Times New Roman" w:hAnsi="Times New Roman" w:cs="Times New Roman"/>
          <w:sz w:val="24"/>
          <w:szCs w:val="24"/>
        </w:rPr>
        <w:t xml:space="preserve">cómo varía </w:t>
      </w:r>
      <w:r w:rsidR="00CD7672" w:rsidRPr="00CD7672">
        <w:rPr>
          <w:rFonts w:ascii="Times New Roman" w:hAnsi="Times New Roman" w:cs="Times New Roman"/>
          <w:sz w:val="24"/>
          <w:szCs w:val="24"/>
        </w:rPr>
        <w:t xml:space="preserve">el </w:t>
      </w:r>
      <w:r w:rsidR="00CD7672">
        <w:rPr>
          <w:rFonts w:ascii="Times New Roman" w:hAnsi="Times New Roman" w:cs="Times New Roman"/>
          <w:sz w:val="24"/>
          <w:szCs w:val="24"/>
        </w:rPr>
        <w:t xml:space="preserve">análisis de </w:t>
      </w:r>
      <w:r w:rsidR="00CD7672" w:rsidRPr="00CD7672">
        <w:rPr>
          <w:rFonts w:ascii="Times New Roman" w:hAnsi="Times New Roman" w:cs="Times New Roman"/>
          <w:sz w:val="24"/>
          <w:szCs w:val="24"/>
        </w:rPr>
        <w:t>estabilidad de taludes en presas de tierra al incorporar la mecánica de suelos parcialmente saturados</w:t>
      </w:r>
      <w:r w:rsidR="002029F7">
        <w:rPr>
          <w:rFonts w:ascii="Times New Roman" w:hAnsi="Times New Roman" w:cs="Times New Roman"/>
          <w:sz w:val="24"/>
          <w:szCs w:val="24"/>
        </w:rPr>
        <w:t>.</w:t>
      </w:r>
    </w:p>
    <w:p w:rsidR="00DC3A1C" w:rsidRDefault="00DC3A1C" w:rsidP="00CA6B57">
      <w:pPr>
        <w:autoSpaceDE w:val="0"/>
        <w:autoSpaceDN w:val="0"/>
        <w:adjustRightInd w:val="0"/>
        <w:spacing w:after="0" w:line="360" w:lineRule="auto"/>
        <w:jc w:val="both"/>
        <w:rPr>
          <w:rFonts w:ascii="Times New Roman" w:hAnsi="Times New Roman" w:cs="Times New Roman"/>
          <w:sz w:val="24"/>
          <w:szCs w:val="24"/>
        </w:rPr>
      </w:pPr>
    </w:p>
    <w:p w:rsidR="00262321" w:rsidRPr="00963E27" w:rsidRDefault="00A21A1F" w:rsidP="00963E27">
      <w:pPr>
        <w:pStyle w:val="Prrafodelista"/>
        <w:numPr>
          <w:ilvl w:val="0"/>
          <w:numId w:val="11"/>
        </w:numPr>
        <w:spacing w:after="0" w:line="360" w:lineRule="auto"/>
        <w:jc w:val="both"/>
        <w:rPr>
          <w:rFonts w:ascii="Times New Roman" w:hAnsi="Times New Roman" w:cs="Times New Roman"/>
          <w:b/>
          <w:sz w:val="24"/>
          <w:szCs w:val="24"/>
        </w:rPr>
      </w:pPr>
      <w:r w:rsidRPr="00963E27">
        <w:rPr>
          <w:rFonts w:ascii="Times New Roman" w:hAnsi="Times New Roman" w:cs="Times New Roman"/>
          <w:b/>
          <w:sz w:val="24"/>
          <w:szCs w:val="24"/>
        </w:rPr>
        <w:t>Metodología</w:t>
      </w:r>
    </w:p>
    <w:p w:rsidR="001F2181" w:rsidRDefault="002029F7" w:rsidP="001F2181">
      <w:pPr>
        <w:spacing w:before="240" w:after="0" w:line="360" w:lineRule="auto"/>
        <w:jc w:val="both"/>
        <w:rPr>
          <w:rFonts w:ascii="Times New Roman" w:hAnsi="Times New Roman" w:cs="Times New Roman"/>
          <w:sz w:val="24"/>
          <w:szCs w:val="24"/>
        </w:rPr>
      </w:pPr>
      <w:r w:rsidRPr="002029F7">
        <w:rPr>
          <w:rFonts w:ascii="Times New Roman" w:hAnsi="Times New Roman" w:cs="Times New Roman"/>
          <w:sz w:val="24"/>
          <w:szCs w:val="24"/>
        </w:rPr>
        <w:t xml:space="preserve">Con el avance de la tecnología, </w:t>
      </w:r>
      <w:r>
        <w:rPr>
          <w:rFonts w:ascii="Times New Roman" w:hAnsi="Times New Roman" w:cs="Times New Roman"/>
          <w:sz w:val="24"/>
          <w:szCs w:val="24"/>
        </w:rPr>
        <w:t xml:space="preserve">las </w:t>
      </w:r>
      <w:r w:rsidRPr="002029F7">
        <w:rPr>
          <w:rFonts w:ascii="Times New Roman" w:hAnsi="Times New Roman" w:cs="Times New Roman"/>
          <w:sz w:val="24"/>
          <w:szCs w:val="24"/>
        </w:rPr>
        <w:t xml:space="preserve">propiedades </w:t>
      </w:r>
      <w:r>
        <w:rPr>
          <w:rFonts w:ascii="Times New Roman" w:hAnsi="Times New Roman" w:cs="Times New Roman"/>
          <w:sz w:val="24"/>
          <w:szCs w:val="24"/>
        </w:rPr>
        <w:t xml:space="preserve">de los suelos </w:t>
      </w:r>
      <w:r w:rsidR="00365F1E">
        <w:rPr>
          <w:rFonts w:ascii="Times New Roman" w:hAnsi="Times New Roman" w:cs="Times New Roman"/>
          <w:sz w:val="24"/>
          <w:szCs w:val="24"/>
        </w:rPr>
        <w:t xml:space="preserve">parcialmente </w:t>
      </w:r>
      <w:r>
        <w:rPr>
          <w:rFonts w:ascii="Times New Roman" w:hAnsi="Times New Roman" w:cs="Times New Roman"/>
          <w:sz w:val="24"/>
          <w:szCs w:val="24"/>
        </w:rPr>
        <w:t xml:space="preserve">saturados </w:t>
      </w:r>
      <w:r w:rsidRPr="002029F7">
        <w:rPr>
          <w:rFonts w:ascii="Times New Roman" w:hAnsi="Times New Roman" w:cs="Times New Roman"/>
          <w:sz w:val="24"/>
          <w:szCs w:val="24"/>
        </w:rPr>
        <w:t>han sido incluidas en el diseño y revisión de obras geotécnicas. Un ejemplo de ello lo constituye el software GeoStudio 20</w:t>
      </w:r>
      <w:r w:rsidR="00202A8F">
        <w:rPr>
          <w:rFonts w:ascii="Times New Roman" w:hAnsi="Times New Roman" w:cs="Times New Roman"/>
          <w:sz w:val="24"/>
          <w:szCs w:val="24"/>
        </w:rPr>
        <w:t>12</w:t>
      </w:r>
      <w:r w:rsidRPr="002029F7">
        <w:rPr>
          <w:rFonts w:ascii="Times New Roman" w:hAnsi="Times New Roman" w:cs="Times New Roman"/>
          <w:sz w:val="24"/>
          <w:szCs w:val="24"/>
        </w:rPr>
        <w:t>, el cual  es una suite de programas</w:t>
      </w:r>
      <w:r>
        <w:rPr>
          <w:rFonts w:ascii="Times New Roman" w:hAnsi="Times New Roman" w:cs="Times New Roman"/>
          <w:sz w:val="24"/>
          <w:szCs w:val="24"/>
        </w:rPr>
        <w:t xml:space="preserve"> geotécnicos donde se encuentra </w:t>
      </w:r>
      <w:r w:rsidRPr="002029F7">
        <w:rPr>
          <w:rFonts w:ascii="Times New Roman" w:hAnsi="Times New Roman" w:cs="Times New Roman"/>
          <w:sz w:val="24"/>
          <w:szCs w:val="24"/>
        </w:rPr>
        <w:t>SLOPE/W</w:t>
      </w:r>
      <w:r>
        <w:rPr>
          <w:rFonts w:ascii="Times New Roman" w:hAnsi="Times New Roman" w:cs="Times New Roman"/>
          <w:sz w:val="24"/>
          <w:szCs w:val="24"/>
        </w:rPr>
        <w:t xml:space="preserve">, componente que </w:t>
      </w:r>
      <w:r w:rsidRPr="002029F7">
        <w:rPr>
          <w:rFonts w:ascii="Times New Roman" w:hAnsi="Times New Roman" w:cs="Times New Roman"/>
          <w:sz w:val="24"/>
          <w:szCs w:val="24"/>
        </w:rPr>
        <w:t xml:space="preserve">permite </w:t>
      </w:r>
      <w:r>
        <w:rPr>
          <w:rFonts w:ascii="Times New Roman" w:hAnsi="Times New Roman" w:cs="Times New Roman"/>
          <w:sz w:val="24"/>
          <w:szCs w:val="24"/>
        </w:rPr>
        <w:t>realizar el análisis de</w:t>
      </w:r>
      <w:r w:rsidRPr="002029F7">
        <w:rPr>
          <w:rFonts w:ascii="Times New Roman" w:hAnsi="Times New Roman" w:cs="Times New Roman"/>
          <w:sz w:val="24"/>
          <w:szCs w:val="24"/>
        </w:rPr>
        <w:t xml:space="preserve"> estabilidad de taludes, y que se puede aplicar a diversas geometrías y car</w:t>
      </w:r>
      <w:r w:rsidR="00365F1E">
        <w:rPr>
          <w:rFonts w:ascii="Times New Roman" w:hAnsi="Times New Roman" w:cs="Times New Roman"/>
          <w:sz w:val="24"/>
          <w:szCs w:val="24"/>
        </w:rPr>
        <w:t>acterísticas de los materiales</w:t>
      </w:r>
      <w:r w:rsidR="00FC6210" w:rsidRPr="00FC6210">
        <w:t xml:space="preserve"> </w:t>
      </w:r>
      <w:r w:rsidR="00FC6210">
        <w:rPr>
          <w:rFonts w:ascii="Times New Roman" w:hAnsi="Times New Roman" w:cs="Times New Roman"/>
          <w:sz w:val="24"/>
          <w:szCs w:val="24"/>
        </w:rPr>
        <w:fldChar w:fldCharType="begin"/>
      </w:r>
      <w:r w:rsidR="00FC6210">
        <w:rPr>
          <w:rFonts w:ascii="Times New Roman" w:hAnsi="Times New Roman" w:cs="Times New Roman"/>
          <w:sz w:val="24"/>
          <w:szCs w:val="24"/>
        </w:rPr>
        <w:instrText xml:space="preserve"> ADDIN EN.CITE &lt;EndNote&gt;&lt;Cite&gt;&lt;Author&gt;López Pineda&lt;/Author&gt;&lt;Year&gt;2012&lt;/Year&gt;&lt;RecNum&gt;4&lt;/RecNum&gt;&lt;DisplayText&gt;(López Pineda, 2012)&lt;/DisplayText&gt;&lt;record&gt;&lt;rec-number&gt;4&lt;/rec-number&gt;&lt;foreign-keys&gt;&lt;key app="EN" db-id="r5zevsfzivfxeged0xmvffdydw52ste2wpax"&gt;4&lt;/key&gt;&lt;/foreign-keys&gt;&lt;ref-type name="Journal Article"&gt;17&lt;/ref-type&gt;&lt;contributors&gt;&lt;authors&gt;&lt;author&gt;López Pineda, Germán&lt;/author&gt;&lt;/authors&gt;&lt;/contributors&gt;&lt;titles&gt;&lt;title&gt;Introducción al uso del programa SLOPE/W versión 2012-Student&lt;/title&gt;&lt;/titles&gt;&lt;dates&gt;&lt;year&gt;2012&lt;/year&gt;&lt;/dates&gt;&lt;urls&gt;&lt;/urls&gt;&lt;/record&gt;&lt;/Cite&gt;&lt;/EndNote&gt;</w:instrText>
      </w:r>
      <w:r w:rsidR="00FC6210">
        <w:rPr>
          <w:rFonts w:ascii="Times New Roman" w:hAnsi="Times New Roman" w:cs="Times New Roman"/>
          <w:sz w:val="24"/>
          <w:szCs w:val="24"/>
        </w:rPr>
        <w:fldChar w:fldCharType="separate"/>
      </w:r>
      <w:r w:rsidR="00FC6210" w:rsidRPr="00FC6210">
        <w:rPr>
          <w:rFonts w:ascii="Times New Roman" w:hAnsi="Times New Roman" w:cs="Times New Roman"/>
          <w:b/>
          <w:noProof/>
          <w:sz w:val="24"/>
          <w:szCs w:val="24"/>
        </w:rPr>
        <w:t>(</w:t>
      </w:r>
      <w:hyperlink w:anchor="_ENREF_4" w:tooltip="López Pineda, 2012 #4" w:history="1">
        <w:r w:rsidR="00FC6210" w:rsidRPr="00FC6210">
          <w:rPr>
            <w:rFonts w:ascii="Times New Roman" w:hAnsi="Times New Roman" w:cs="Times New Roman"/>
            <w:b/>
            <w:noProof/>
            <w:sz w:val="24"/>
            <w:szCs w:val="24"/>
          </w:rPr>
          <w:t>López Pineda, 2012</w:t>
        </w:r>
      </w:hyperlink>
      <w:r w:rsidR="00FC6210">
        <w:rPr>
          <w:rFonts w:ascii="Times New Roman" w:hAnsi="Times New Roman" w:cs="Times New Roman"/>
          <w:noProof/>
          <w:sz w:val="24"/>
          <w:szCs w:val="24"/>
        </w:rPr>
        <w:t>)</w:t>
      </w:r>
      <w:r w:rsidR="00FC6210">
        <w:rPr>
          <w:rFonts w:ascii="Times New Roman" w:hAnsi="Times New Roman" w:cs="Times New Roman"/>
          <w:sz w:val="24"/>
          <w:szCs w:val="24"/>
        </w:rPr>
        <w:fldChar w:fldCharType="end"/>
      </w:r>
      <w:r w:rsidR="00365F1E" w:rsidRPr="00365F1E">
        <w:rPr>
          <w:rFonts w:ascii="Times New Roman" w:hAnsi="Times New Roman" w:cs="Times New Roman"/>
          <w:sz w:val="24"/>
          <w:szCs w:val="24"/>
        </w:rPr>
        <w:t>.</w:t>
      </w:r>
      <w:r w:rsidR="00365F1E">
        <w:rPr>
          <w:rFonts w:ascii="Times New Roman" w:hAnsi="Times New Roman" w:cs="Times New Roman"/>
          <w:sz w:val="24"/>
          <w:szCs w:val="24"/>
        </w:rPr>
        <w:t xml:space="preserve"> </w:t>
      </w:r>
      <w:r w:rsidR="001F2181">
        <w:rPr>
          <w:rFonts w:ascii="Times New Roman" w:hAnsi="Times New Roman" w:cs="Times New Roman"/>
          <w:sz w:val="24"/>
          <w:szCs w:val="24"/>
        </w:rPr>
        <w:t>Con la ayuda de esta herramienta, será posible an</w:t>
      </w:r>
      <w:r w:rsidR="001F2181">
        <w:rPr>
          <w:rFonts w:ascii="Times New Roman" w:hAnsi="Times New Roman" w:cs="Times New Roman"/>
          <w:sz w:val="24"/>
          <w:szCs w:val="24"/>
        </w:rPr>
        <w:t>alizar la influencia que ejerce</w:t>
      </w:r>
      <w:r w:rsidR="001F2181">
        <w:rPr>
          <w:rFonts w:ascii="Times New Roman" w:hAnsi="Times New Roman" w:cs="Times New Roman"/>
          <w:sz w:val="24"/>
          <w:szCs w:val="24"/>
        </w:rPr>
        <w:t xml:space="preserve"> en el comportamiento del factor de seguridad el método empleado para la obtención del estado resistente del suelo. Para ello se modelan tres situaciones principales. En la primera se introduce en </w:t>
      </w:r>
      <w:r w:rsidR="001F2181" w:rsidRPr="002029F7">
        <w:rPr>
          <w:rFonts w:ascii="Times New Roman" w:hAnsi="Times New Roman" w:cs="Times New Roman"/>
          <w:sz w:val="24"/>
          <w:szCs w:val="24"/>
        </w:rPr>
        <w:t>SLOPE/W</w:t>
      </w:r>
      <w:r w:rsidR="001F2181">
        <w:rPr>
          <w:rFonts w:ascii="Times New Roman" w:hAnsi="Times New Roman" w:cs="Times New Roman"/>
          <w:sz w:val="24"/>
          <w:szCs w:val="24"/>
        </w:rPr>
        <w:t xml:space="preserve"> el punto de la curva característica del suelo correspondiente al grado de saturación analizado para obtener el factor de seguridad correspondiente, empleando siempre los valores de cohesión, ángulo de fricción interna y peso propio saturados obtenidos del ensayo de Corte Directo. Para el segundo y tercer caso no se introduce en el programa la curva característica, sino que se especifican los valores de C,</w:t>
      </w:r>
      <w:r w:rsidR="001F2181" w:rsidRPr="001F2181">
        <w:rPr>
          <w:rFonts w:ascii="Cambria Math" w:hAnsi="Cambria Math" w:cs="Cambria Math"/>
          <w:sz w:val="24"/>
          <w:szCs w:val="24"/>
        </w:rPr>
        <w:t xml:space="preserve"> </w:t>
      </w:r>
      <w:r w:rsidR="001F2181" w:rsidRPr="00EE0967">
        <w:rPr>
          <w:rFonts w:ascii="Cambria Math" w:hAnsi="Cambria Math" w:cs="Cambria Math"/>
          <w:sz w:val="24"/>
          <w:szCs w:val="24"/>
        </w:rPr>
        <w:t>𝛷</w:t>
      </w:r>
      <w:r w:rsidR="001F2181">
        <w:rPr>
          <w:rFonts w:ascii="Cambria Math" w:hAnsi="Cambria Math" w:cs="Cambria Math"/>
          <w:sz w:val="24"/>
          <w:szCs w:val="24"/>
        </w:rPr>
        <w:t xml:space="preserve"> y Ɣ ajustados para cada grado de saturación por los métodos de Fredlund y Vanapalli respectivamente.</w:t>
      </w:r>
      <w:r w:rsidR="001F2181">
        <w:rPr>
          <w:rFonts w:ascii="Times New Roman" w:hAnsi="Times New Roman" w:cs="Times New Roman"/>
          <w:sz w:val="24"/>
          <w:szCs w:val="24"/>
        </w:rPr>
        <w:t xml:space="preserve"> Los grados de saturación empleados son 100%, 98%, 90% y 80%. </w:t>
      </w:r>
      <w:r w:rsidR="003F0B90">
        <w:rPr>
          <w:rFonts w:ascii="Times New Roman" w:hAnsi="Times New Roman" w:cs="Times New Roman"/>
          <w:sz w:val="24"/>
          <w:szCs w:val="24"/>
        </w:rPr>
        <w:t xml:space="preserve"> Para todos los modelos se considerará la cimentación de la presa como un lecho de roca.</w:t>
      </w:r>
    </w:p>
    <w:p w:rsidR="00493B46" w:rsidRDefault="00FD0527" w:rsidP="00FF3346">
      <w:pPr>
        <w:spacing w:after="0" w:line="360" w:lineRule="auto"/>
        <w:jc w:val="both"/>
        <w:rPr>
          <w:rFonts w:ascii="Times New Roman" w:hAnsi="Times New Roman" w:cs="Times New Roman"/>
          <w:sz w:val="24"/>
          <w:szCs w:val="24"/>
        </w:rPr>
      </w:pPr>
      <w:r w:rsidRPr="002029F7">
        <w:rPr>
          <w:rFonts w:ascii="Times New Roman" w:hAnsi="Times New Roman" w:cs="Times New Roman"/>
          <w:sz w:val="24"/>
          <w:szCs w:val="24"/>
        </w:rPr>
        <w:t>SLOPE/W</w:t>
      </w:r>
      <w:r>
        <w:rPr>
          <w:rFonts w:ascii="Times New Roman" w:hAnsi="Times New Roman" w:cs="Times New Roman"/>
          <w:sz w:val="24"/>
          <w:szCs w:val="24"/>
        </w:rPr>
        <w:t xml:space="preserve"> </w:t>
      </w:r>
      <w:r w:rsidR="00493B46">
        <w:rPr>
          <w:rFonts w:ascii="Times New Roman" w:hAnsi="Times New Roman" w:cs="Times New Roman"/>
          <w:sz w:val="24"/>
          <w:szCs w:val="24"/>
        </w:rPr>
        <w:t xml:space="preserve">recomienda el uso de la curva característica del suelo para modelar el incremento de la resistencia a cortante que se produce en el mismo debido a la succión. </w:t>
      </w:r>
      <w:r w:rsidR="00493B46">
        <w:rPr>
          <w:rFonts w:ascii="Times New Roman" w:hAnsi="Times New Roman" w:cs="Times New Roman"/>
          <w:sz w:val="24"/>
          <w:szCs w:val="24"/>
        </w:rPr>
        <w:lastRenderedPageBreak/>
        <w:t>Para ello, implementa la expresión de Vanapalli et. al. (1996) que se muestra a continuación:</w:t>
      </w:r>
    </w:p>
    <w:p w:rsidR="00493B46" w:rsidRDefault="00493B46" w:rsidP="006F37FD">
      <w:pPr>
        <w:spacing w:before="240" w:line="360" w:lineRule="auto"/>
        <w:jc w:val="both"/>
        <w:rPr>
          <w:rFonts w:ascii="Times New Roman" w:hAnsi="Times New Roman" w:cs="Times New Roman"/>
          <w:sz w:val="24"/>
          <w:szCs w:val="24"/>
        </w:rPr>
      </w:pPr>
      <m:oMath>
        <m:r>
          <w:rPr>
            <w:rFonts w:ascii="Cambria Math" w:hAnsi="Cambria Math" w:cs="Times New Roman"/>
            <w:sz w:val="24"/>
            <w:szCs w:val="24"/>
          </w:rPr>
          <m:t>s=c´+</m:t>
        </m:r>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σ</m:t>
                </m:r>
              </m:e>
              <m:sub>
                <m:eqArr>
                  <m:eqArrPr>
                    <m:ctrlPr>
                      <w:rPr>
                        <w:rFonts w:ascii="Cambria Math" w:hAnsi="Cambria Math" w:cs="Times New Roman"/>
                        <w:i/>
                        <w:sz w:val="24"/>
                        <w:szCs w:val="24"/>
                      </w:rPr>
                    </m:ctrlPr>
                  </m:eqArrPr>
                  <m:e>
                    <m:r>
                      <w:rPr>
                        <w:rFonts w:ascii="Cambria Math" w:hAnsi="Cambria Math" w:cs="Times New Roman"/>
                        <w:sz w:val="24"/>
                        <w:szCs w:val="24"/>
                      </w:rPr>
                      <m:t>n</m:t>
                    </m:r>
                  </m:e>
                  <m:e>
                    <m:r>
                      <w:rPr>
                        <w:rFonts w:ascii="Cambria Math" w:hAnsi="Cambria Math" w:cs="Times New Roman"/>
                        <w:sz w:val="24"/>
                        <w:szCs w:val="24"/>
                      </w:rPr>
                      <m:t xml:space="preserve"> </m:t>
                    </m:r>
                  </m:e>
                </m:eqArr>
              </m:sub>
            </m:sSub>
            <m:sSub>
              <m:sSubPr>
                <m:ctrlPr>
                  <w:rPr>
                    <w:rFonts w:ascii="Cambria Math" w:hAnsi="Cambria Math" w:cs="Times New Roman"/>
                    <w:i/>
                    <w:sz w:val="24"/>
                    <w:szCs w:val="24"/>
                  </w:rPr>
                </m:ctrlPr>
              </m:sSubPr>
              <m:e>
                <m:r>
                  <w:rPr>
                    <w:rFonts w:ascii="Cambria Math" w:hAnsi="Cambria Math" w:cs="Times New Roman"/>
                    <w:sz w:val="24"/>
                    <w:szCs w:val="24"/>
                  </w:rPr>
                  <m:t>-U</m:t>
                </m:r>
              </m:e>
              <m:sub>
                <m:eqArr>
                  <m:eqArrPr>
                    <m:ctrlPr>
                      <w:rPr>
                        <w:rFonts w:ascii="Cambria Math" w:hAnsi="Cambria Math" w:cs="Times New Roman"/>
                        <w:i/>
                        <w:sz w:val="24"/>
                        <w:szCs w:val="24"/>
                      </w:rPr>
                    </m:ctrlPr>
                  </m:eqArrPr>
                  <m:e>
                    <m:r>
                      <w:rPr>
                        <w:rFonts w:ascii="Cambria Math" w:hAnsi="Cambria Math" w:cs="Times New Roman"/>
                        <w:sz w:val="24"/>
                        <w:szCs w:val="24"/>
                      </w:rPr>
                      <m:t>a</m:t>
                    </m:r>
                  </m:e>
                  <m:e>
                    <m:r>
                      <w:rPr>
                        <w:rFonts w:ascii="Cambria Math" w:hAnsi="Cambria Math" w:cs="Times New Roman"/>
                        <w:sz w:val="24"/>
                        <w:szCs w:val="24"/>
                      </w:rPr>
                      <m:t xml:space="preserve"> </m:t>
                    </m:r>
                  </m:e>
                </m:eqArr>
              </m:sub>
            </m:sSub>
          </m:e>
        </m:d>
        <m:r>
          <w:rPr>
            <w:rFonts w:ascii="Cambria Math" w:hAnsi="Cambria Math" w:cs="Times New Roman"/>
            <w:sz w:val="24"/>
            <w:szCs w:val="24"/>
          </w:rPr>
          <m:t>tan</m:t>
        </m:r>
        <m:r>
          <w:rPr>
            <w:rFonts w:ascii="Cambria Math" w:hAnsi="Cambria Math" w:cs="Times New Roman"/>
            <w:sz w:val="24"/>
            <w:szCs w:val="24"/>
          </w:rPr>
          <m:t>ɸ</m:t>
        </m:r>
        <m:r>
          <w:rPr>
            <w:rFonts w:ascii="Cambria Math" w:hAnsi="Cambria Math" w:cs="Times New Roman"/>
            <w:sz w:val="24"/>
            <w:szCs w:val="24"/>
          </w:rPr>
          <m:t>´+</m:t>
        </m:r>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U</m:t>
                </m:r>
              </m:e>
              <m:sub>
                <m:eqArr>
                  <m:eqArrPr>
                    <m:ctrlPr>
                      <w:rPr>
                        <w:rFonts w:ascii="Cambria Math" w:hAnsi="Cambria Math" w:cs="Times New Roman"/>
                        <w:i/>
                        <w:sz w:val="24"/>
                        <w:szCs w:val="24"/>
                      </w:rPr>
                    </m:ctrlPr>
                  </m:eqArrPr>
                  <m:e>
                    <m:r>
                      <w:rPr>
                        <w:rFonts w:ascii="Cambria Math" w:hAnsi="Cambria Math" w:cs="Times New Roman"/>
                        <w:sz w:val="24"/>
                        <w:szCs w:val="24"/>
                      </w:rPr>
                      <m:t>a</m:t>
                    </m:r>
                  </m:e>
                  <m:e>
                    <m:r>
                      <w:rPr>
                        <w:rFonts w:ascii="Cambria Math" w:hAnsi="Cambria Math" w:cs="Times New Roman"/>
                        <w:sz w:val="24"/>
                        <w:szCs w:val="24"/>
                      </w:rPr>
                      <m:t xml:space="preserve"> </m:t>
                    </m:r>
                  </m:e>
                </m:eqArr>
              </m:sub>
            </m:sSub>
            <m:sSub>
              <m:sSubPr>
                <m:ctrlPr>
                  <w:rPr>
                    <w:rFonts w:ascii="Cambria Math" w:hAnsi="Cambria Math" w:cs="Times New Roman"/>
                    <w:i/>
                    <w:sz w:val="24"/>
                    <w:szCs w:val="24"/>
                  </w:rPr>
                </m:ctrlPr>
              </m:sSubPr>
              <m:e>
                <m:r>
                  <w:rPr>
                    <w:rFonts w:ascii="Cambria Math" w:hAnsi="Cambria Math" w:cs="Times New Roman"/>
                    <w:sz w:val="24"/>
                    <w:szCs w:val="24"/>
                  </w:rPr>
                  <m:t>-U</m:t>
                </m:r>
              </m:e>
              <m:sub>
                <m:eqArr>
                  <m:eqArrPr>
                    <m:ctrlPr>
                      <w:rPr>
                        <w:rFonts w:ascii="Cambria Math" w:hAnsi="Cambria Math" w:cs="Times New Roman"/>
                        <w:i/>
                        <w:sz w:val="24"/>
                        <w:szCs w:val="24"/>
                      </w:rPr>
                    </m:ctrlPr>
                  </m:eqArrPr>
                  <m:e>
                    <m:r>
                      <w:rPr>
                        <w:rFonts w:ascii="Cambria Math" w:hAnsi="Cambria Math" w:cs="Times New Roman"/>
                        <w:sz w:val="24"/>
                        <w:szCs w:val="24"/>
                      </w:rPr>
                      <m:t>w</m:t>
                    </m:r>
                  </m:e>
                  <m:e>
                    <m:r>
                      <w:rPr>
                        <w:rFonts w:ascii="Cambria Math" w:hAnsi="Cambria Math" w:cs="Times New Roman"/>
                        <w:sz w:val="24"/>
                        <w:szCs w:val="24"/>
                      </w:rPr>
                      <m:t xml:space="preserve"> </m:t>
                    </m:r>
                  </m:e>
                </m:eqArr>
              </m:sub>
            </m:sSub>
          </m:e>
        </m:d>
        <m:d>
          <m:dPr>
            <m:begChr m:val="["/>
            <m:endChr m:val="]"/>
            <m:ctrlPr>
              <w:rPr>
                <w:rFonts w:ascii="Cambria Math" w:hAnsi="Cambria Math" w:cs="Times New Roman"/>
                <w:i/>
                <w:sz w:val="24"/>
                <w:szCs w:val="24"/>
              </w:rPr>
            </m:ctrlPr>
          </m:dPr>
          <m:e>
            <m:d>
              <m:dPr>
                <m:ctrlPr>
                  <w:rPr>
                    <w:rFonts w:ascii="Cambria Math" w:hAnsi="Cambria Math" w:cs="Times New Roman"/>
                    <w:i/>
                    <w:sz w:val="24"/>
                    <w:szCs w:val="24"/>
                  </w:rPr>
                </m:ctrlPr>
              </m:dPr>
              <m:e>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θ</m:t>
                        </m:r>
                      </m:e>
                      <m:sub>
                        <m:eqArr>
                          <m:eqArrPr>
                            <m:ctrlPr>
                              <w:rPr>
                                <w:rFonts w:ascii="Cambria Math" w:hAnsi="Cambria Math" w:cs="Times New Roman"/>
                                <w:i/>
                                <w:sz w:val="24"/>
                                <w:szCs w:val="24"/>
                              </w:rPr>
                            </m:ctrlPr>
                          </m:eqArrPr>
                          <m:e>
                            <m:r>
                              <w:rPr>
                                <w:rFonts w:ascii="Cambria Math" w:hAnsi="Cambria Math" w:cs="Times New Roman"/>
                                <w:sz w:val="24"/>
                                <w:szCs w:val="24"/>
                              </w:rPr>
                              <m:t>w</m:t>
                            </m:r>
                          </m:e>
                          <m:e>
                            <m:r>
                              <w:rPr>
                                <w:rFonts w:ascii="Cambria Math" w:hAnsi="Cambria Math" w:cs="Times New Roman"/>
                                <w:sz w:val="24"/>
                                <w:szCs w:val="24"/>
                              </w:rPr>
                              <m:t xml:space="preserve"> </m:t>
                            </m:r>
                          </m:e>
                        </m:eqArr>
                      </m:sub>
                    </m:sSub>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r</m:t>
                        </m:r>
                      </m:sub>
                    </m:sSub>
                  </m:num>
                  <m:den>
                    <m:sSub>
                      <m:sSubPr>
                        <m:ctrlPr>
                          <w:rPr>
                            <w:rFonts w:ascii="Cambria Math" w:hAnsi="Cambria Math" w:cs="Times New Roman"/>
                            <w:i/>
                            <w:sz w:val="24"/>
                            <w:szCs w:val="24"/>
                          </w:rPr>
                        </m:ctrlPr>
                      </m:sSubPr>
                      <m:e>
                        <m:r>
                          <w:rPr>
                            <w:rFonts w:ascii="Cambria Math" w:hAnsi="Cambria Math" w:cs="Times New Roman"/>
                            <w:sz w:val="24"/>
                            <w:szCs w:val="24"/>
                          </w:rPr>
                          <m:t>θ</m:t>
                        </m:r>
                      </m:e>
                      <m:sub>
                        <m:eqArr>
                          <m:eqArrPr>
                            <m:ctrlPr>
                              <w:rPr>
                                <w:rFonts w:ascii="Cambria Math" w:hAnsi="Cambria Math" w:cs="Times New Roman"/>
                                <w:i/>
                                <w:sz w:val="24"/>
                                <w:szCs w:val="24"/>
                              </w:rPr>
                            </m:ctrlPr>
                          </m:eqArrPr>
                          <m:e>
                            <m:r>
                              <w:rPr>
                                <w:rFonts w:ascii="Cambria Math" w:hAnsi="Cambria Math" w:cs="Times New Roman"/>
                                <w:sz w:val="24"/>
                                <w:szCs w:val="24"/>
                              </w:rPr>
                              <m:t>s</m:t>
                            </m:r>
                          </m:e>
                          <m:e>
                            <m:r>
                              <w:rPr>
                                <w:rFonts w:ascii="Cambria Math" w:hAnsi="Cambria Math" w:cs="Times New Roman"/>
                                <w:sz w:val="24"/>
                                <w:szCs w:val="24"/>
                              </w:rPr>
                              <m:t xml:space="preserve"> </m:t>
                            </m:r>
                          </m:e>
                        </m:eqArr>
                      </m:sub>
                    </m:sSub>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r</m:t>
                        </m:r>
                      </m:sub>
                    </m:sSub>
                  </m:den>
                </m:f>
              </m:e>
            </m:d>
            <m:r>
              <w:rPr>
                <w:rFonts w:ascii="Cambria Math" w:hAnsi="Cambria Math" w:cs="Times New Roman"/>
                <w:sz w:val="24"/>
                <w:szCs w:val="24"/>
              </w:rPr>
              <m:t>tan</m:t>
            </m:r>
            <m:r>
              <w:rPr>
                <w:rFonts w:ascii="Cambria Math" w:hAnsi="Cambria Math" w:cs="Times New Roman"/>
                <w:sz w:val="24"/>
                <w:szCs w:val="24"/>
              </w:rPr>
              <m:t>ɸ</m:t>
            </m:r>
            <m:r>
              <w:rPr>
                <w:rFonts w:ascii="Cambria Math" w:hAnsi="Cambria Math" w:cs="Times New Roman"/>
                <w:sz w:val="24"/>
                <w:szCs w:val="24"/>
              </w:rPr>
              <m:t>´</m:t>
            </m:r>
          </m:e>
        </m:d>
      </m:oMath>
      <w:r w:rsidR="006F37FD">
        <w:rPr>
          <w:rFonts w:ascii="Times New Roman" w:eastAsiaTheme="minorEastAsia" w:hAnsi="Times New Roman" w:cs="Times New Roman"/>
          <w:sz w:val="24"/>
          <w:szCs w:val="24"/>
        </w:rPr>
        <w:t xml:space="preserve">  </w:t>
      </w:r>
      <w:r w:rsidR="00044ECA">
        <w:rPr>
          <w:rFonts w:ascii="Times New Roman" w:eastAsiaTheme="minorEastAsia" w:hAnsi="Times New Roman" w:cs="Times New Roman"/>
          <w:b/>
          <w:sz w:val="24"/>
          <w:szCs w:val="24"/>
        </w:rPr>
        <w:t>1</w:t>
      </w:r>
    </w:p>
    <w:p w:rsidR="006F37FD" w:rsidRDefault="00044ECA" w:rsidP="00FF3346">
      <w:pPr>
        <w:spacing w:after="0" w:line="360" w:lineRule="auto"/>
        <w:jc w:val="both"/>
        <w:rPr>
          <w:rFonts w:ascii="Times New Roman" w:eastAsiaTheme="minorEastAsia" w:hAnsi="Times New Roman" w:cs="Times New Roman"/>
          <w:sz w:val="24"/>
          <w:szCs w:val="24"/>
        </w:rPr>
      </w:pPr>
      <w:r>
        <w:rPr>
          <w:rFonts w:ascii="Times New Roman" w:hAnsi="Times New Roman" w:cs="Times New Roman"/>
          <w:sz w:val="24"/>
          <w:szCs w:val="24"/>
        </w:rPr>
        <w:t xml:space="preserve">En la Expresión </w:t>
      </w:r>
      <w:r w:rsidR="006F37FD">
        <w:rPr>
          <w:rFonts w:ascii="Times New Roman" w:hAnsi="Times New Roman" w:cs="Times New Roman"/>
          <w:sz w:val="24"/>
          <w:szCs w:val="24"/>
        </w:rPr>
        <w:t xml:space="preserve">1, </w:t>
      </w:r>
      <m:oMath>
        <m:sSub>
          <m:sSubPr>
            <m:ctrlPr>
              <w:rPr>
                <w:rFonts w:ascii="Cambria Math" w:hAnsi="Cambria Math" w:cs="Times New Roman"/>
                <w:i/>
                <w:sz w:val="24"/>
                <w:szCs w:val="24"/>
              </w:rPr>
            </m:ctrlPr>
          </m:sSubPr>
          <m:e>
            <m:r>
              <w:rPr>
                <w:rFonts w:ascii="Cambria Math" w:hAnsi="Cambria Math" w:cs="Times New Roman"/>
                <w:sz w:val="24"/>
                <w:szCs w:val="24"/>
              </w:rPr>
              <m:t>θ</m:t>
            </m:r>
          </m:e>
          <m:sub>
            <m:eqArr>
              <m:eqArrPr>
                <m:ctrlPr>
                  <w:rPr>
                    <w:rFonts w:ascii="Cambria Math" w:hAnsi="Cambria Math" w:cs="Times New Roman"/>
                    <w:i/>
                    <w:sz w:val="24"/>
                    <w:szCs w:val="24"/>
                  </w:rPr>
                </m:ctrlPr>
              </m:eqArrPr>
              <m:e>
                <m:r>
                  <w:rPr>
                    <w:rFonts w:ascii="Cambria Math" w:hAnsi="Cambria Math" w:cs="Times New Roman"/>
                    <w:sz w:val="24"/>
                    <w:szCs w:val="24"/>
                  </w:rPr>
                  <m:t>s</m:t>
                </m:r>
              </m:e>
              <m:e>
                <m:r>
                  <w:rPr>
                    <w:rFonts w:ascii="Cambria Math" w:hAnsi="Cambria Math" w:cs="Times New Roman"/>
                    <w:sz w:val="24"/>
                    <w:szCs w:val="24"/>
                  </w:rPr>
                  <m:t xml:space="preserve"> </m:t>
                </m:r>
              </m:e>
            </m:eqArr>
          </m:sub>
        </m:sSub>
      </m:oMath>
      <w:r w:rsidR="006F37FD">
        <w:rPr>
          <w:rFonts w:ascii="Times New Roman" w:eastAsiaTheme="minorEastAsia" w:hAnsi="Times New Roman" w:cs="Times New Roman"/>
          <w:sz w:val="24"/>
          <w:szCs w:val="24"/>
        </w:rPr>
        <w:t xml:space="preserve"> es el contenido volumétrico saturado de agua y </w:t>
      </w:r>
      <m:oMath>
        <m:sSub>
          <m:sSubPr>
            <m:ctrlPr>
              <w:rPr>
                <w:rFonts w:ascii="Cambria Math" w:hAnsi="Cambria Math" w:cs="Times New Roman"/>
                <w:i/>
                <w:sz w:val="24"/>
                <w:szCs w:val="24"/>
              </w:rPr>
            </m:ctrlPr>
          </m:sSubPr>
          <m:e>
            <m:r>
              <w:rPr>
                <w:rFonts w:ascii="Cambria Math" w:hAnsi="Cambria Math" w:cs="Times New Roman"/>
                <w:sz w:val="24"/>
                <w:szCs w:val="24"/>
              </w:rPr>
              <m:t>θ</m:t>
            </m:r>
          </m:e>
          <m:sub>
            <m:r>
              <w:rPr>
                <w:rFonts w:ascii="Cambria Math" w:hAnsi="Cambria Math" w:cs="Times New Roman"/>
                <w:sz w:val="24"/>
                <w:szCs w:val="24"/>
              </w:rPr>
              <m:t>r</m:t>
            </m:r>
          </m:sub>
        </m:sSub>
      </m:oMath>
      <w:r w:rsidR="006F37FD">
        <w:rPr>
          <w:rFonts w:ascii="Times New Roman" w:eastAsiaTheme="minorEastAsia" w:hAnsi="Times New Roman" w:cs="Times New Roman"/>
          <w:sz w:val="24"/>
          <w:szCs w:val="24"/>
        </w:rPr>
        <w:t xml:space="preserve"> el contenido volumétrico residual de agua. </w:t>
      </w:r>
    </w:p>
    <w:p w:rsidR="00100426" w:rsidRDefault="006F7B2F" w:rsidP="00FF3346">
      <w:pPr>
        <w:spacing w:after="0"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Por otro lado, Fredlund y Vanapalli también proponen expresiones </w:t>
      </w:r>
      <w:r w:rsidR="00474248">
        <w:rPr>
          <w:rFonts w:ascii="Times New Roman" w:eastAsiaTheme="minorEastAsia" w:hAnsi="Times New Roman" w:cs="Times New Roman"/>
          <w:sz w:val="24"/>
          <w:szCs w:val="24"/>
        </w:rPr>
        <w:t>analíticas</w:t>
      </w:r>
      <w:r>
        <w:rPr>
          <w:rFonts w:ascii="Times New Roman" w:eastAsiaTheme="minorEastAsia" w:hAnsi="Times New Roman" w:cs="Times New Roman"/>
          <w:sz w:val="24"/>
          <w:szCs w:val="24"/>
        </w:rPr>
        <w:t xml:space="preserve"> </w:t>
      </w:r>
      <w:r w:rsidR="00FF49A7">
        <w:rPr>
          <w:rFonts w:ascii="Times New Roman" w:eastAsiaTheme="minorEastAsia" w:hAnsi="Times New Roman" w:cs="Times New Roman"/>
          <w:sz w:val="24"/>
          <w:szCs w:val="24"/>
        </w:rPr>
        <w:t>mediante las cuales es posible obtener los parámetros de resistencia del suelo parcialmente saturado a partir de los obtenidos para el suelo saturado.</w:t>
      </w:r>
    </w:p>
    <w:p w:rsidR="00FF49A7" w:rsidRPr="005B3226" w:rsidRDefault="006A6118" w:rsidP="005B3226">
      <w:pPr>
        <w:pStyle w:val="Prrafodelista"/>
        <w:numPr>
          <w:ilvl w:val="0"/>
          <w:numId w:val="13"/>
        </w:numPr>
        <w:spacing w:after="0"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Método de </w:t>
      </w:r>
      <w:r w:rsidR="00FF49A7" w:rsidRPr="005B3226">
        <w:rPr>
          <w:rFonts w:ascii="Times New Roman" w:eastAsiaTheme="minorEastAsia" w:hAnsi="Times New Roman" w:cs="Times New Roman"/>
          <w:sz w:val="24"/>
          <w:szCs w:val="24"/>
        </w:rPr>
        <w:t>Ajuste de Fredlund</w:t>
      </w:r>
    </w:p>
    <w:p w:rsidR="00FF49A7" w:rsidRPr="00EE0967" w:rsidRDefault="00FF49A7" w:rsidP="00FF3346">
      <w:pPr>
        <w:spacing w:after="0" w:line="360" w:lineRule="auto"/>
        <w:jc w:val="both"/>
        <w:rPr>
          <w:rFonts w:ascii="Times New Roman" w:eastAsiaTheme="minorEastAsia"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unsat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sat</m:t>
            </m:r>
          </m:sub>
        </m:sSub>
        <m:r>
          <w:rPr>
            <w:rFonts w:ascii="Cambria Math" w:hAnsi="Cambria Math" w:cs="Times New Roman"/>
            <w:sz w:val="24"/>
            <w:szCs w:val="24"/>
          </w:rPr>
          <m:t>+</m:t>
        </m:r>
        <m:d>
          <m:dPr>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U</m:t>
                </m:r>
              </m:e>
              <m:sub>
                <m:eqArr>
                  <m:eqArrPr>
                    <m:ctrlPr>
                      <w:rPr>
                        <w:rFonts w:ascii="Cambria Math" w:hAnsi="Cambria Math" w:cs="Times New Roman"/>
                        <w:i/>
                        <w:sz w:val="24"/>
                        <w:szCs w:val="24"/>
                      </w:rPr>
                    </m:ctrlPr>
                  </m:eqArrPr>
                  <m:e>
                    <m:r>
                      <w:rPr>
                        <w:rFonts w:ascii="Cambria Math" w:hAnsi="Cambria Math" w:cs="Times New Roman"/>
                        <w:sz w:val="24"/>
                        <w:szCs w:val="24"/>
                      </w:rPr>
                      <m:t>a</m:t>
                    </m:r>
                  </m:e>
                  <m:e>
                    <m:r>
                      <w:rPr>
                        <w:rFonts w:ascii="Cambria Math" w:hAnsi="Cambria Math" w:cs="Times New Roman"/>
                        <w:sz w:val="24"/>
                        <w:szCs w:val="24"/>
                      </w:rPr>
                      <m:t xml:space="preserve"> </m:t>
                    </m:r>
                  </m:e>
                </m:eqArr>
              </m:sub>
            </m:sSub>
            <m:sSub>
              <m:sSubPr>
                <m:ctrlPr>
                  <w:rPr>
                    <w:rFonts w:ascii="Cambria Math" w:hAnsi="Cambria Math" w:cs="Times New Roman"/>
                    <w:i/>
                    <w:sz w:val="24"/>
                    <w:szCs w:val="24"/>
                  </w:rPr>
                </m:ctrlPr>
              </m:sSubPr>
              <m:e>
                <m:r>
                  <w:rPr>
                    <w:rFonts w:ascii="Cambria Math" w:hAnsi="Cambria Math" w:cs="Times New Roman"/>
                    <w:sz w:val="24"/>
                    <w:szCs w:val="24"/>
                  </w:rPr>
                  <m:t>-U</m:t>
                </m:r>
              </m:e>
              <m:sub>
                <m:eqArr>
                  <m:eqArrPr>
                    <m:ctrlPr>
                      <w:rPr>
                        <w:rFonts w:ascii="Cambria Math" w:hAnsi="Cambria Math" w:cs="Times New Roman"/>
                        <w:i/>
                        <w:sz w:val="24"/>
                        <w:szCs w:val="24"/>
                      </w:rPr>
                    </m:ctrlPr>
                  </m:eqArrPr>
                  <m:e>
                    <m:r>
                      <w:rPr>
                        <w:rFonts w:ascii="Cambria Math" w:hAnsi="Cambria Math" w:cs="Times New Roman"/>
                        <w:sz w:val="24"/>
                        <w:szCs w:val="24"/>
                      </w:rPr>
                      <m:t>w</m:t>
                    </m:r>
                  </m:e>
                  <m:e>
                    <m:r>
                      <w:rPr>
                        <w:rFonts w:ascii="Cambria Math" w:hAnsi="Cambria Math" w:cs="Times New Roman"/>
                        <w:sz w:val="24"/>
                        <w:szCs w:val="24"/>
                      </w:rPr>
                      <m:t xml:space="preserve"> </m:t>
                    </m:r>
                  </m:e>
                </m:eqArr>
              </m:sub>
            </m:sSub>
          </m:e>
        </m:d>
        <m:r>
          <w:rPr>
            <w:rFonts w:ascii="Cambria Math" w:hAnsi="Cambria Math" w:cs="Times New Roman"/>
            <w:sz w:val="24"/>
            <w:szCs w:val="24"/>
          </w:rPr>
          <m:t>tan</m:t>
        </m:r>
        <m:sSup>
          <m:sSupPr>
            <m:ctrlPr>
              <w:rPr>
                <w:rFonts w:ascii="Cambria Math" w:hAnsi="Cambria Math" w:cs="Times New Roman"/>
                <w:i/>
                <w:sz w:val="24"/>
                <w:szCs w:val="24"/>
              </w:rPr>
            </m:ctrlPr>
          </m:sSupPr>
          <m:e>
            <m:r>
              <w:rPr>
                <w:rFonts w:ascii="Cambria Math" w:hAnsi="Cambria Math" w:cs="Times New Roman"/>
                <w:sz w:val="24"/>
                <w:szCs w:val="24"/>
              </w:rPr>
              <m:t>ɸ</m:t>
            </m:r>
          </m:e>
          <m:sup>
            <m:r>
              <w:rPr>
                <w:rFonts w:ascii="Cambria Math" w:hAnsi="Cambria Math" w:cs="Times New Roman"/>
                <w:sz w:val="24"/>
                <w:szCs w:val="24"/>
              </w:rPr>
              <m:t>b</m:t>
            </m:r>
          </m:sup>
        </m:sSup>
      </m:oMath>
      <w:r w:rsidR="00EE0967">
        <w:rPr>
          <w:rFonts w:ascii="Times New Roman" w:eastAsiaTheme="minorEastAsia" w:hAnsi="Times New Roman" w:cs="Times New Roman"/>
          <w:sz w:val="24"/>
          <w:szCs w:val="24"/>
        </w:rPr>
        <w:t xml:space="preserve">  </w:t>
      </w:r>
      <w:r w:rsidR="00EE0967" w:rsidRPr="00CB286C">
        <w:rPr>
          <w:rFonts w:ascii="Times New Roman" w:eastAsiaTheme="minorEastAsia" w:hAnsi="Times New Roman" w:cs="Times New Roman"/>
          <w:b/>
          <w:sz w:val="24"/>
          <w:szCs w:val="24"/>
        </w:rPr>
        <w:t>(1)</w:t>
      </w:r>
    </w:p>
    <w:p w:rsidR="00FF49A7" w:rsidRDefault="00FF49A7" w:rsidP="00FF49A7">
      <w:pPr>
        <w:spacing w:after="0" w:line="360" w:lineRule="auto"/>
        <w:jc w:val="both"/>
        <w:rPr>
          <w:rFonts w:ascii="Times New Roman" w:eastAsiaTheme="minorEastAsia"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ɸ</m:t>
            </m:r>
          </m:e>
          <m:sub>
            <m:r>
              <w:rPr>
                <w:rFonts w:ascii="Cambria Math" w:hAnsi="Cambria Math" w:cs="Times New Roman"/>
                <w:sz w:val="24"/>
                <w:szCs w:val="24"/>
              </w:rPr>
              <m:t>unsat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ɸ</m:t>
            </m:r>
          </m:e>
          <m:sub>
            <m:r>
              <w:rPr>
                <w:rFonts w:ascii="Cambria Math" w:hAnsi="Cambria Math" w:cs="Times New Roman"/>
                <w:sz w:val="24"/>
                <w:szCs w:val="24"/>
              </w:rPr>
              <m:t>sat</m:t>
            </m:r>
          </m:sub>
        </m:sSub>
      </m:oMath>
      <w:r w:rsidR="00EE0967">
        <w:rPr>
          <w:rFonts w:ascii="Times New Roman" w:eastAsiaTheme="minorEastAsia" w:hAnsi="Times New Roman" w:cs="Times New Roman"/>
          <w:sz w:val="24"/>
          <w:szCs w:val="24"/>
        </w:rPr>
        <w:t xml:space="preserve">  </w:t>
      </w:r>
      <w:r w:rsidR="00EE0967" w:rsidRPr="00CB286C">
        <w:rPr>
          <w:rFonts w:ascii="Times New Roman" w:eastAsiaTheme="minorEastAsia" w:hAnsi="Times New Roman" w:cs="Times New Roman"/>
          <w:b/>
          <w:sz w:val="24"/>
          <w:szCs w:val="24"/>
        </w:rPr>
        <w:t>(2)</w:t>
      </w:r>
    </w:p>
    <w:p w:rsidR="00FF49A7" w:rsidRDefault="005B3226" w:rsidP="00F62FCA">
      <w:pPr>
        <w:spacing w:before="240" w:after="0" w:line="360" w:lineRule="auto"/>
        <w:jc w:val="both"/>
        <w:rPr>
          <w:rFonts w:ascii="Times New Roman" w:eastAsiaTheme="minorEastAsia" w:hAnsi="Times New Roman" w:cs="Times New Roman"/>
          <w:sz w:val="24"/>
          <w:szCs w:val="24"/>
        </w:rPr>
      </w:pPr>
      <w:r w:rsidRPr="005B3226">
        <w:rPr>
          <w:rFonts w:ascii="Times New Roman" w:eastAsiaTheme="minorEastAsia" w:hAnsi="Times New Roman" w:cs="Times New Roman"/>
          <w:sz w:val="24"/>
          <w:szCs w:val="24"/>
        </w:rPr>
        <w:t>Donde (u</w:t>
      </w:r>
      <w:r w:rsidRPr="00EE0967">
        <w:rPr>
          <w:rFonts w:ascii="Times New Roman" w:eastAsiaTheme="minorEastAsia" w:hAnsi="Times New Roman" w:cs="Times New Roman"/>
          <w:sz w:val="24"/>
          <w:szCs w:val="24"/>
          <w:vertAlign w:val="subscript"/>
        </w:rPr>
        <w:t>a</w:t>
      </w:r>
      <w:r w:rsidRPr="005B3226">
        <w:rPr>
          <w:rFonts w:ascii="Times New Roman" w:eastAsiaTheme="minorEastAsia" w:hAnsi="Times New Roman" w:cs="Times New Roman"/>
          <w:sz w:val="24"/>
          <w:szCs w:val="24"/>
        </w:rPr>
        <w:t>-u</w:t>
      </w:r>
      <w:r w:rsidRPr="00EE0967">
        <w:rPr>
          <w:rFonts w:ascii="Times New Roman" w:eastAsiaTheme="minorEastAsia" w:hAnsi="Times New Roman" w:cs="Times New Roman"/>
          <w:sz w:val="24"/>
          <w:szCs w:val="24"/>
          <w:vertAlign w:val="subscript"/>
        </w:rPr>
        <w:t>w</w:t>
      </w:r>
      <w:r w:rsidRPr="005B3226">
        <w:rPr>
          <w:rFonts w:ascii="Times New Roman" w:eastAsiaTheme="minorEastAsia" w:hAnsi="Times New Roman" w:cs="Times New Roman"/>
          <w:sz w:val="24"/>
          <w:szCs w:val="24"/>
        </w:rPr>
        <w:t xml:space="preserve">) es la succión matricial y </w:t>
      </w:r>
      <w:r w:rsidRPr="005B3226">
        <w:rPr>
          <w:rFonts w:ascii="Cambria Math" w:eastAsiaTheme="minorEastAsia" w:hAnsi="Cambria Math" w:cs="Cambria Math"/>
          <w:sz w:val="24"/>
          <w:szCs w:val="24"/>
        </w:rPr>
        <w:t>𝛷</w:t>
      </w:r>
      <w:r w:rsidRPr="00EE0967">
        <w:rPr>
          <w:rFonts w:ascii="Cambria Math" w:eastAsiaTheme="minorEastAsia" w:hAnsi="Cambria Math" w:cs="Cambria Math"/>
          <w:sz w:val="24"/>
          <w:szCs w:val="24"/>
          <w:vertAlign w:val="superscript"/>
        </w:rPr>
        <w:t>𝑏</w:t>
      </w:r>
      <w:r w:rsidRPr="005B3226">
        <w:rPr>
          <w:rFonts w:ascii="Times New Roman" w:eastAsiaTheme="minorEastAsia" w:hAnsi="Times New Roman" w:cs="Times New Roman"/>
          <w:sz w:val="24"/>
          <w:szCs w:val="24"/>
        </w:rPr>
        <w:t xml:space="preserve"> es el ángulo definido por la rotación de incremento del esfuerzo normal respecto a la succión experimentada por el suelo, que indica la tasa de aumento de la resistencia al corte relativo a la succión matricial, cumpliéndose siempre que </w:t>
      </w:r>
      <w:r w:rsidRPr="005B3226">
        <w:rPr>
          <w:rFonts w:ascii="Cambria Math" w:eastAsiaTheme="minorEastAsia" w:hAnsi="Cambria Math" w:cs="Cambria Math"/>
          <w:sz w:val="24"/>
          <w:szCs w:val="24"/>
        </w:rPr>
        <w:t>𝛷</w:t>
      </w:r>
      <w:r w:rsidRPr="00EE0967">
        <w:rPr>
          <w:rFonts w:ascii="Cambria Math" w:eastAsiaTheme="minorEastAsia" w:hAnsi="Cambria Math" w:cs="Cambria Math"/>
          <w:sz w:val="24"/>
          <w:szCs w:val="24"/>
          <w:vertAlign w:val="superscript"/>
        </w:rPr>
        <w:t>𝑏</w:t>
      </w:r>
      <w:r w:rsidRPr="005B3226">
        <w:rPr>
          <w:rFonts w:ascii="Times New Roman" w:eastAsiaTheme="minorEastAsia" w:hAnsi="Times New Roman" w:cs="Times New Roman"/>
          <w:sz w:val="24"/>
          <w:szCs w:val="24"/>
        </w:rPr>
        <w:t xml:space="preserve"> &lt; </w:t>
      </w:r>
      <w:r w:rsidRPr="005B3226">
        <w:rPr>
          <w:rFonts w:ascii="Cambria Math" w:eastAsiaTheme="minorEastAsia" w:hAnsi="Cambria Math" w:cs="Cambria Math"/>
          <w:sz w:val="24"/>
          <w:szCs w:val="24"/>
        </w:rPr>
        <w:t>𝛷</w:t>
      </w:r>
      <w:r w:rsidRPr="00EE0967">
        <w:rPr>
          <w:rFonts w:ascii="Cambria Math" w:eastAsiaTheme="minorEastAsia" w:hAnsi="Cambria Math" w:cs="Cambria Math"/>
          <w:sz w:val="24"/>
          <w:szCs w:val="24"/>
          <w:vertAlign w:val="subscript"/>
        </w:rPr>
        <w:t>𝑢𝑛𝑠𝑎</w:t>
      </w:r>
      <w:r w:rsidRPr="005B3226">
        <w:rPr>
          <w:rFonts w:ascii="Cambria Math" w:eastAsiaTheme="minorEastAsia" w:hAnsi="Cambria Math" w:cs="Cambria Math"/>
          <w:sz w:val="24"/>
          <w:szCs w:val="24"/>
        </w:rPr>
        <w:t>𝑡</w:t>
      </w:r>
      <w:r w:rsidRPr="005B3226">
        <w:rPr>
          <w:rFonts w:ascii="Times New Roman" w:eastAsiaTheme="minorEastAsia" w:hAnsi="Times New Roman" w:cs="Times New Roman"/>
          <w:sz w:val="24"/>
          <w:szCs w:val="24"/>
        </w:rPr>
        <w:t xml:space="preserve"> (García Tristá, 2015)</w:t>
      </w:r>
    </w:p>
    <w:p w:rsidR="00CB286C" w:rsidRDefault="00CB286C" w:rsidP="00CB286C">
      <w:pPr>
        <w:spacing w:after="0"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Siendo entonces </w:t>
      </w:r>
    </w:p>
    <w:p w:rsidR="00CB286C" w:rsidRDefault="00CB286C" w:rsidP="00CB286C">
      <w:pPr>
        <w:spacing w:after="0" w:line="360" w:lineRule="auto"/>
        <w:jc w:val="both"/>
        <w:rPr>
          <w:rFonts w:ascii="Times New Roman" w:eastAsiaTheme="minorEastAsia" w:hAnsi="Times New Roman" w:cs="Times New Roman"/>
          <w:b/>
          <w:sz w:val="24"/>
          <w:szCs w:val="24"/>
        </w:rPr>
      </w:pPr>
      <w:r w:rsidRPr="00CB286C">
        <w:rPr>
          <w:rFonts w:ascii="Cambria Math" w:eastAsiaTheme="minorEastAsia" w:hAnsi="Cambria Math" w:cs="Cambria Math"/>
          <w:sz w:val="24"/>
          <w:szCs w:val="24"/>
        </w:rPr>
        <w:t>𝛷𝑏</w:t>
      </w:r>
      <w:r>
        <w:rPr>
          <w:rFonts w:ascii="Times New Roman" w:eastAsiaTheme="minorEastAsia" w:hAnsi="Times New Roman" w:cs="Times New Roman"/>
          <w:sz w:val="24"/>
          <w:szCs w:val="24"/>
        </w:rPr>
        <w:t xml:space="preserve"> = arctan</w:t>
      </w:r>
      <w:r w:rsidRPr="00CB286C">
        <w:rPr>
          <w:rFonts w:ascii="Times New Roman" w:eastAsiaTheme="minorEastAsia" w:hAnsi="Times New Roman" w:cs="Times New Roman"/>
          <w:sz w:val="24"/>
          <w:szCs w:val="24"/>
        </w:rPr>
        <w:t xml:space="preserve"> (</w:t>
      </w:r>
      <w:r w:rsidRPr="00CB286C">
        <w:rPr>
          <w:rFonts w:ascii="Cambria Math" w:eastAsiaTheme="minorEastAsia" w:hAnsi="Cambria Math" w:cs="Cambria Math"/>
          <w:sz w:val="24"/>
          <w:szCs w:val="24"/>
        </w:rPr>
        <w:t>𝑆𝑟</w:t>
      </w:r>
      <w:r w:rsidRPr="00CB286C">
        <w:rPr>
          <w:rFonts w:ascii="Times New Roman" w:eastAsiaTheme="minorEastAsia" w:hAnsi="Times New Roman" w:cs="Times New Roman"/>
          <w:sz w:val="24"/>
          <w:szCs w:val="24"/>
        </w:rPr>
        <w:t xml:space="preserve"> tan</w:t>
      </w:r>
      <w:r w:rsidRPr="00CB286C">
        <w:rPr>
          <w:rFonts w:ascii="Cambria Math" w:eastAsiaTheme="minorEastAsia" w:hAnsi="Cambria Math" w:cs="Cambria Math"/>
          <w:sz w:val="24"/>
          <w:szCs w:val="24"/>
        </w:rPr>
        <w:t>𝛷𝑠𝑎𝑡</w:t>
      </w:r>
      <w:r>
        <w:rPr>
          <w:rFonts w:ascii="Times New Roman" w:eastAsiaTheme="minorEastAsia" w:hAnsi="Times New Roman" w:cs="Times New Roman"/>
          <w:sz w:val="24"/>
          <w:szCs w:val="24"/>
        </w:rPr>
        <w:t xml:space="preserve">) </w:t>
      </w:r>
      <w:r w:rsidRPr="00CB286C">
        <w:rPr>
          <w:rFonts w:ascii="Times New Roman" w:eastAsiaTheme="minorEastAsia" w:hAnsi="Times New Roman" w:cs="Times New Roman"/>
          <w:b/>
          <w:sz w:val="24"/>
          <w:szCs w:val="24"/>
        </w:rPr>
        <w:t>(3)</w:t>
      </w:r>
    </w:p>
    <w:p w:rsidR="00CB286C" w:rsidRPr="00CB286C" w:rsidRDefault="00CB286C" w:rsidP="00CB286C">
      <w:pPr>
        <w:spacing w:after="0" w:line="360" w:lineRule="auto"/>
        <w:jc w:val="both"/>
        <w:rPr>
          <w:rFonts w:ascii="Times New Roman" w:eastAsiaTheme="minorEastAsia" w:hAnsi="Times New Roman" w:cs="Times New Roman"/>
          <w:sz w:val="24"/>
          <w:szCs w:val="24"/>
        </w:rPr>
      </w:pPr>
      <w:r w:rsidRPr="00CB286C">
        <w:rPr>
          <w:rFonts w:ascii="Times New Roman" w:eastAsiaTheme="minorEastAsia" w:hAnsi="Times New Roman" w:cs="Times New Roman"/>
          <w:sz w:val="24"/>
          <w:szCs w:val="24"/>
        </w:rPr>
        <w:t xml:space="preserve">Donde Sr es el grado de saturación y </w:t>
      </w:r>
      <w:r w:rsidRPr="00CB286C">
        <w:rPr>
          <w:rFonts w:ascii="Cambria Math" w:eastAsiaTheme="minorEastAsia" w:hAnsi="Cambria Math" w:cs="Cambria Math"/>
          <w:sz w:val="24"/>
          <w:szCs w:val="24"/>
        </w:rPr>
        <w:t>𝛷𝑠𝑎𝑡</w:t>
      </w:r>
      <w:r w:rsidRPr="00CB286C">
        <w:rPr>
          <w:rFonts w:ascii="Times New Roman" w:eastAsiaTheme="minorEastAsia" w:hAnsi="Times New Roman" w:cs="Times New Roman"/>
          <w:sz w:val="24"/>
          <w:szCs w:val="24"/>
        </w:rPr>
        <w:t xml:space="preserve"> es el ángulo de fricción interna</w:t>
      </w:r>
      <w:r>
        <w:rPr>
          <w:rFonts w:ascii="Times New Roman" w:eastAsiaTheme="minorEastAsia" w:hAnsi="Times New Roman" w:cs="Times New Roman"/>
          <w:sz w:val="24"/>
          <w:szCs w:val="24"/>
        </w:rPr>
        <w:t>.</w:t>
      </w:r>
    </w:p>
    <w:p w:rsidR="00FF49A7" w:rsidRDefault="006A6118" w:rsidP="005B3226">
      <w:pPr>
        <w:pStyle w:val="Prrafodelista"/>
        <w:numPr>
          <w:ilvl w:val="0"/>
          <w:numId w:val="1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Método de </w:t>
      </w:r>
      <w:r w:rsidR="005B3226">
        <w:rPr>
          <w:rFonts w:ascii="Times New Roman" w:hAnsi="Times New Roman" w:cs="Times New Roman"/>
          <w:sz w:val="24"/>
          <w:szCs w:val="24"/>
        </w:rPr>
        <w:t xml:space="preserve">Ajuste </w:t>
      </w:r>
      <w:r>
        <w:rPr>
          <w:rFonts w:ascii="Times New Roman" w:hAnsi="Times New Roman" w:cs="Times New Roman"/>
          <w:sz w:val="24"/>
          <w:szCs w:val="24"/>
        </w:rPr>
        <w:t xml:space="preserve">de </w:t>
      </w:r>
      <w:r w:rsidR="005B3226">
        <w:rPr>
          <w:rFonts w:ascii="Times New Roman" w:hAnsi="Times New Roman" w:cs="Times New Roman"/>
          <w:sz w:val="24"/>
          <w:szCs w:val="24"/>
        </w:rPr>
        <w:t>Vanapalli</w:t>
      </w:r>
    </w:p>
    <w:p w:rsidR="00EE0967" w:rsidRPr="00EE0967" w:rsidRDefault="00EE0967" w:rsidP="00EE0967">
      <w:pPr>
        <w:spacing w:after="0" w:line="360" w:lineRule="auto"/>
        <w:jc w:val="both"/>
        <w:rPr>
          <w:rFonts w:ascii="Times New Roman" w:hAnsi="Times New Roman" w:cs="Times New Roman"/>
          <w:sz w:val="24"/>
          <w:szCs w:val="24"/>
        </w:rPr>
      </w:pPr>
      <w:r>
        <w:rPr>
          <w:rFonts w:ascii="Cambria Math" w:hAnsi="Cambria Math" w:cs="Cambria Math"/>
          <w:sz w:val="24"/>
          <w:szCs w:val="24"/>
        </w:rPr>
        <w:t>C</w:t>
      </w:r>
      <w:r w:rsidRPr="00C4552A">
        <w:rPr>
          <w:rFonts w:ascii="Cambria Math" w:hAnsi="Cambria Math" w:cs="Cambria Math"/>
          <w:sz w:val="24"/>
          <w:szCs w:val="24"/>
          <w:vertAlign w:val="subscript"/>
        </w:rPr>
        <w:t>𝑢𝑛𝑠𝑎𝑡</w:t>
      </w:r>
      <w:r w:rsidRPr="00EE0967">
        <w:rPr>
          <w:rFonts w:ascii="Times New Roman" w:hAnsi="Times New Roman" w:cs="Times New Roman"/>
          <w:sz w:val="24"/>
          <w:szCs w:val="24"/>
        </w:rPr>
        <w:t xml:space="preserve"> = </w:t>
      </w:r>
      <w:r>
        <w:rPr>
          <w:rFonts w:ascii="Cambria Math" w:hAnsi="Cambria Math" w:cs="Cambria Math"/>
          <w:sz w:val="24"/>
          <w:szCs w:val="24"/>
        </w:rPr>
        <w:t>C</w:t>
      </w:r>
      <w:r w:rsidRPr="00EE0967">
        <w:rPr>
          <w:rFonts w:ascii="Cambria Math" w:hAnsi="Cambria Math" w:cs="Cambria Math"/>
          <w:sz w:val="24"/>
          <w:szCs w:val="24"/>
          <w:vertAlign w:val="subscript"/>
        </w:rPr>
        <w:t>𝑠𝑎𝑡</w:t>
      </w:r>
      <w:r w:rsidRPr="00EE0967">
        <w:rPr>
          <w:rFonts w:ascii="Times New Roman" w:hAnsi="Times New Roman" w:cs="Times New Roman"/>
          <w:sz w:val="24"/>
          <w:szCs w:val="24"/>
        </w:rPr>
        <w:t xml:space="preserve"> + (</w:t>
      </w:r>
      <w:r w:rsidRPr="00EE0967">
        <w:rPr>
          <w:rFonts w:ascii="Cambria Math" w:hAnsi="Cambria Math" w:cs="Cambria Math"/>
          <w:sz w:val="24"/>
          <w:szCs w:val="24"/>
        </w:rPr>
        <w:t>𝑢</w:t>
      </w:r>
      <w:r w:rsidRPr="00EE0967">
        <w:rPr>
          <w:rFonts w:ascii="Cambria Math" w:hAnsi="Cambria Math" w:cs="Cambria Math"/>
          <w:sz w:val="24"/>
          <w:szCs w:val="24"/>
          <w:vertAlign w:val="subscript"/>
        </w:rPr>
        <w:t>𝑎</w:t>
      </w:r>
      <w:r w:rsidRPr="00EE0967">
        <w:rPr>
          <w:rFonts w:ascii="Times New Roman" w:hAnsi="Times New Roman" w:cs="Times New Roman"/>
          <w:sz w:val="24"/>
          <w:szCs w:val="24"/>
        </w:rPr>
        <w:t xml:space="preserve"> − </w:t>
      </w:r>
      <w:r w:rsidRPr="00EE0967">
        <w:rPr>
          <w:rFonts w:ascii="Cambria Math" w:hAnsi="Cambria Math" w:cs="Cambria Math"/>
          <w:sz w:val="24"/>
          <w:szCs w:val="24"/>
        </w:rPr>
        <w:t>𝑢</w:t>
      </w:r>
      <w:r w:rsidRPr="00EE0967">
        <w:rPr>
          <w:rFonts w:ascii="Cambria Math" w:hAnsi="Cambria Math" w:cs="Cambria Math"/>
          <w:sz w:val="24"/>
          <w:szCs w:val="24"/>
          <w:vertAlign w:val="subscript"/>
        </w:rPr>
        <w:t>𝑤</w:t>
      </w:r>
      <w:r w:rsidRPr="00EE0967">
        <w:rPr>
          <w:rFonts w:ascii="Times New Roman" w:hAnsi="Times New Roman" w:cs="Times New Roman"/>
          <w:sz w:val="24"/>
          <w:szCs w:val="24"/>
        </w:rPr>
        <w:t>)</w:t>
      </w:r>
      <w:r w:rsidRPr="00EE0967">
        <w:rPr>
          <w:rFonts w:ascii="Cambria Math" w:hAnsi="Cambria Math" w:cs="Cambria Math"/>
          <w:sz w:val="24"/>
          <w:szCs w:val="24"/>
        </w:rPr>
        <w:t>𝑏</w:t>
      </w:r>
      <w:r w:rsidRPr="00EE0967">
        <w:rPr>
          <w:rFonts w:ascii="Times New Roman" w:hAnsi="Times New Roman" w:cs="Times New Roman"/>
          <w:sz w:val="24"/>
          <w:szCs w:val="24"/>
        </w:rPr>
        <w:t xml:space="preserve"> </w:t>
      </w:r>
      <w:r w:rsidRPr="00EE0967">
        <w:rPr>
          <w:rFonts w:ascii="Cambria Math" w:hAnsi="Cambria Math" w:cs="Cambria Math"/>
          <w:sz w:val="24"/>
          <w:szCs w:val="24"/>
        </w:rPr>
        <w:t>∗</w:t>
      </w:r>
      <w:r w:rsidRPr="00EE0967">
        <w:rPr>
          <w:rFonts w:ascii="Times New Roman" w:hAnsi="Times New Roman" w:cs="Times New Roman"/>
          <w:sz w:val="24"/>
          <w:szCs w:val="24"/>
        </w:rPr>
        <w:t xml:space="preserve"> (tan</w:t>
      </w:r>
      <w:r w:rsidRPr="00EE0967">
        <w:rPr>
          <w:rFonts w:ascii="Cambria Math" w:hAnsi="Cambria Math" w:cs="Cambria Math"/>
          <w:sz w:val="24"/>
          <w:szCs w:val="24"/>
        </w:rPr>
        <w:t>𝛷</w:t>
      </w:r>
      <w:r w:rsidRPr="00EE0967">
        <w:rPr>
          <w:rFonts w:ascii="Cambria Math" w:hAnsi="Cambria Math" w:cs="Cambria Math"/>
          <w:sz w:val="24"/>
          <w:szCs w:val="24"/>
          <w:vertAlign w:val="subscript"/>
        </w:rPr>
        <w:t>𝑠𝑎𝑡</w:t>
      </w:r>
      <w:r w:rsidRPr="00EE0967">
        <w:rPr>
          <w:rFonts w:ascii="Times New Roman" w:hAnsi="Times New Roman" w:cs="Times New Roman"/>
          <w:sz w:val="24"/>
          <w:szCs w:val="24"/>
        </w:rPr>
        <w:t xml:space="preserve"> − </w:t>
      </w:r>
      <w:r w:rsidRPr="00EE0967">
        <w:rPr>
          <w:rFonts w:ascii="Cambria Math" w:hAnsi="Cambria Math" w:cs="Cambria Math"/>
          <w:sz w:val="24"/>
          <w:szCs w:val="24"/>
        </w:rPr>
        <w:t>𝑆𝑟𝛹</w:t>
      </w:r>
      <w:r w:rsidRPr="00EE0967">
        <w:rPr>
          <w:rFonts w:ascii="Times New Roman" w:hAnsi="Times New Roman" w:cs="Times New Roman"/>
          <w:sz w:val="24"/>
          <w:szCs w:val="24"/>
        </w:rPr>
        <w:t xml:space="preserve"> tan</w:t>
      </w:r>
      <w:r w:rsidRPr="00EE0967">
        <w:rPr>
          <w:rFonts w:ascii="Cambria Math" w:hAnsi="Cambria Math" w:cs="Cambria Math"/>
          <w:sz w:val="24"/>
          <w:szCs w:val="24"/>
        </w:rPr>
        <w:t>𝛷</w:t>
      </w:r>
      <w:r w:rsidRPr="00EE0967">
        <w:rPr>
          <w:rFonts w:ascii="Cambria Math" w:hAnsi="Cambria Math" w:cs="Cambria Math"/>
          <w:sz w:val="24"/>
          <w:szCs w:val="24"/>
          <w:vertAlign w:val="subscript"/>
        </w:rPr>
        <w:t>𝑠𝑎𝑡</w:t>
      </w:r>
      <w:r w:rsidRPr="00EE0967">
        <w:rPr>
          <w:rFonts w:ascii="Times New Roman" w:hAnsi="Times New Roman" w:cs="Times New Roman"/>
          <w:sz w:val="24"/>
          <w:szCs w:val="24"/>
        </w:rPr>
        <w:t>) + (</w:t>
      </w:r>
      <w:r w:rsidRPr="00EE0967">
        <w:rPr>
          <w:rFonts w:ascii="Cambria Math" w:hAnsi="Cambria Math" w:cs="Cambria Math"/>
          <w:sz w:val="24"/>
          <w:szCs w:val="24"/>
        </w:rPr>
        <w:t>𝑢</w:t>
      </w:r>
      <w:r w:rsidRPr="00EE0967">
        <w:rPr>
          <w:rFonts w:ascii="Cambria Math" w:hAnsi="Cambria Math" w:cs="Cambria Math"/>
          <w:sz w:val="24"/>
          <w:szCs w:val="24"/>
          <w:vertAlign w:val="subscript"/>
        </w:rPr>
        <w:t>𝑎</w:t>
      </w:r>
      <w:r w:rsidRPr="00EE0967">
        <w:rPr>
          <w:rFonts w:ascii="Times New Roman" w:hAnsi="Times New Roman" w:cs="Times New Roman"/>
          <w:sz w:val="24"/>
          <w:szCs w:val="24"/>
        </w:rPr>
        <w:t xml:space="preserve"> − </w:t>
      </w:r>
      <w:r w:rsidRPr="00EE0967">
        <w:rPr>
          <w:rFonts w:ascii="Cambria Math" w:hAnsi="Cambria Math" w:cs="Cambria Math"/>
          <w:sz w:val="24"/>
          <w:szCs w:val="24"/>
        </w:rPr>
        <w:t>𝑢</w:t>
      </w:r>
      <w:r w:rsidRPr="00EE0967">
        <w:rPr>
          <w:rFonts w:ascii="Cambria Math" w:hAnsi="Cambria Math" w:cs="Cambria Math"/>
          <w:sz w:val="24"/>
          <w:szCs w:val="24"/>
          <w:vertAlign w:val="subscript"/>
        </w:rPr>
        <w:t>𝑤</w:t>
      </w:r>
      <w:r w:rsidRPr="00EE0967">
        <w:rPr>
          <w:rFonts w:ascii="Times New Roman" w:hAnsi="Times New Roman" w:cs="Times New Roman"/>
          <w:sz w:val="24"/>
          <w:szCs w:val="24"/>
        </w:rPr>
        <w:t>)</w:t>
      </w:r>
      <w:r w:rsidRPr="00EE0967">
        <w:rPr>
          <w:rFonts w:ascii="Cambria Math" w:hAnsi="Cambria Math" w:cs="Cambria Math"/>
          <w:sz w:val="24"/>
          <w:szCs w:val="24"/>
        </w:rPr>
        <w:t>𝐴𝑉𝑅𝑆𝑟𝛹</w:t>
      </w:r>
      <w:r w:rsidRPr="00EE0967">
        <w:rPr>
          <w:rFonts w:ascii="Times New Roman" w:hAnsi="Times New Roman" w:cs="Times New Roman"/>
          <w:sz w:val="24"/>
          <w:szCs w:val="24"/>
        </w:rPr>
        <w:t xml:space="preserve"> tan</w:t>
      </w:r>
      <w:r w:rsidRPr="00EE0967">
        <w:rPr>
          <w:rFonts w:ascii="Cambria Math" w:hAnsi="Cambria Math" w:cs="Cambria Math"/>
          <w:sz w:val="24"/>
          <w:szCs w:val="24"/>
        </w:rPr>
        <w:t>𝛷</w:t>
      </w:r>
      <w:r w:rsidRPr="00EE0967">
        <w:rPr>
          <w:rFonts w:ascii="Cambria Math" w:hAnsi="Cambria Math" w:cs="Cambria Math"/>
          <w:sz w:val="24"/>
          <w:szCs w:val="24"/>
          <w:vertAlign w:val="subscript"/>
        </w:rPr>
        <w:t>𝑠𝑎𝑡</w:t>
      </w:r>
      <w:r w:rsidRPr="00EE0967">
        <w:rPr>
          <w:rFonts w:ascii="Times New Roman" w:hAnsi="Times New Roman" w:cs="Times New Roman"/>
          <w:sz w:val="24"/>
          <w:szCs w:val="24"/>
        </w:rPr>
        <w:t xml:space="preserve"> (</w:t>
      </w:r>
      <w:r w:rsidR="001F2181">
        <w:rPr>
          <w:rFonts w:ascii="Times New Roman" w:hAnsi="Times New Roman" w:cs="Times New Roman"/>
          <w:b/>
          <w:sz w:val="24"/>
          <w:szCs w:val="24"/>
        </w:rPr>
        <w:t>4</w:t>
      </w:r>
      <w:r w:rsidRPr="00EE0967">
        <w:rPr>
          <w:rFonts w:ascii="Times New Roman" w:hAnsi="Times New Roman" w:cs="Times New Roman"/>
          <w:sz w:val="24"/>
          <w:szCs w:val="24"/>
        </w:rPr>
        <w:t xml:space="preserve">) </w:t>
      </w:r>
    </w:p>
    <w:p w:rsidR="005B3226" w:rsidRDefault="00EE0967" w:rsidP="00EE0967">
      <w:pPr>
        <w:spacing w:after="0" w:line="360" w:lineRule="auto"/>
        <w:jc w:val="both"/>
        <w:rPr>
          <w:rFonts w:ascii="Times New Roman" w:hAnsi="Times New Roman" w:cs="Times New Roman"/>
          <w:sz w:val="24"/>
          <w:szCs w:val="24"/>
        </w:rPr>
      </w:pPr>
      <w:r w:rsidRPr="00EE0967">
        <w:rPr>
          <w:rFonts w:ascii="Cambria Math" w:hAnsi="Cambria Math" w:cs="Cambria Math"/>
          <w:sz w:val="24"/>
          <w:szCs w:val="24"/>
        </w:rPr>
        <w:t>𝛷</w:t>
      </w:r>
      <w:r w:rsidRPr="00EE0967">
        <w:rPr>
          <w:rFonts w:ascii="Cambria Math" w:hAnsi="Cambria Math" w:cs="Cambria Math"/>
          <w:sz w:val="24"/>
          <w:szCs w:val="24"/>
          <w:vertAlign w:val="subscript"/>
        </w:rPr>
        <w:t>𝑢𝑛𝑠𝑎𝑡</w:t>
      </w:r>
      <w:r w:rsidRPr="00EE0967">
        <w:rPr>
          <w:rFonts w:ascii="Times New Roman" w:hAnsi="Times New Roman" w:cs="Times New Roman"/>
          <w:sz w:val="24"/>
          <w:szCs w:val="24"/>
        </w:rPr>
        <w:t xml:space="preserve"> = </w:t>
      </w:r>
      <w:r w:rsidRPr="00EE0967">
        <w:rPr>
          <w:rFonts w:ascii="Cambria Math" w:hAnsi="Cambria Math" w:cs="Cambria Math"/>
          <w:sz w:val="24"/>
          <w:szCs w:val="24"/>
        </w:rPr>
        <w:t>𝛷</w:t>
      </w:r>
      <w:r w:rsidRPr="00EE0967">
        <w:rPr>
          <w:rFonts w:ascii="Cambria Math" w:hAnsi="Cambria Math" w:cs="Cambria Math"/>
          <w:sz w:val="24"/>
          <w:szCs w:val="24"/>
          <w:vertAlign w:val="subscript"/>
        </w:rPr>
        <w:t>𝑠𝑎𝑡</w:t>
      </w:r>
      <w:r w:rsidRPr="00EE0967">
        <w:rPr>
          <w:rFonts w:ascii="Times New Roman" w:hAnsi="Times New Roman" w:cs="Times New Roman"/>
          <w:sz w:val="24"/>
          <w:szCs w:val="24"/>
        </w:rPr>
        <w:t xml:space="preserve"> + </w:t>
      </w:r>
      <w:r w:rsidRPr="00EE0967">
        <w:rPr>
          <w:rFonts w:ascii="Cambria Math" w:hAnsi="Cambria Math" w:cs="Cambria Math"/>
          <w:sz w:val="24"/>
          <w:szCs w:val="24"/>
        </w:rPr>
        <w:t>𝛹𝑑</w:t>
      </w:r>
      <w:r w:rsidRPr="00EE0967">
        <w:rPr>
          <w:rFonts w:ascii="Times New Roman" w:hAnsi="Times New Roman" w:cs="Times New Roman"/>
          <w:sz w:val="24"/>
          <w:szCs w:val="24"/>
        </w:rPr>
        <w:t xml:space="preserve"> (</w:t>
      </w:r>
      <w:r w:rsidR="001F2181">
        <w:rPr>
          <w:rFonts w:ascii="Times New Roman" w:hAnsi="Times New Roman" w:cs="Times New Roman"/>
          <w:b/>
          <w:sz w:val="24"/>
          <w:szCs w:val="24"/>
        </w:rPr>
        <w:t>5</w:t>
      </w:r>
      <w:r w:rsidRPr="00EE0967">
        <w:rPr>
          <w:rFonts w:ascii="Times New Roman" w:hAnsi="Times New Roman" w:cs="Times New Roman"/>
          <w:sz w:val="24"/>
          <w:szCs w:val="24"/>
        </w:rPr>
        <w:t xml:space="preserve">) </w:t>
      </w:r>
      <w:r w:rsidR="005B3226" w:rsidRPr="00EE0967">
        <w:rPr>
          <w:rFonts w:ascii="Times New Roman" w:hAnsi="Times New Roman" w:cs="Times New Roman"/>
          <w:sz w:val="24"/>
          <w:szCs w:val="24"/>
        </w:rPr>
        <w:t xml:space="preserve">          </w:t>
      </w:r>
    </w:p>
    <w:p w:rsidR="00CB286C" w:rsidRDefault="00CB286C" w:rsidP="00EE0967">
      <w:pPr>
        <w:spacing w:after="0" w:line="360" w:lineRule="auto"/>
        <w:jc w:val="both"/>
        <w:rPr>
          <w:rFonts w:ascii="Times New Roman" w:eastAsiaTheme="minorEastAsia" w:hAnsi="Times New Roman" w:cs="Times New Roman"/>
          <w:sz w:val="24"/>
          <w:szCs w:val="24"/>
        </w:rPr>
      </w:pPr>
      <w:r w:rsidRPr="00CB286C">
        <w:rPr>
          <w:rFonts w:ascii="Times New Roman" w:eastAsiaTheme="minorEastAsia" w:hAnsi="Times New Roman" w:cs="Times New Roman"/>
          <w:sz w:val="24"/>
          <w:szCs w:val="24"/>
        </w:rPr>
        <w:t>Donde Ψ es el factor de ajuste del modelo y depende del índice de plasticidad del suelo (IP), (</w:t>
      </w:r>
      <w:r w:rsidRPr="00CB286C">
        <w:rPr>
          <w:rFonts w:ascii="Cambria Math" w:eastAsiaTheme="minorEastAsia" w:hAnsi="Cambria Math" w:cs="Cambria Math"/>
          <w:sz w:val="24"/>
          <w:szCs w:val="24"/>
        </w:rPr>
        <w:t>𝑢𝑎</w:t>
      </w:r>
      <w:r w:rsidRPr="00CB286C">
        <w:rPr>
          <w:rFonts w:ascii="Times New Roman" w:eastAsiaTheme="minorEastAsia" w:hAnsi="Times New Roman" w:cs="Times New Roman"/>
          <w:sz w:val="24"/>
          <w:szCs w:val="24"/>
        </w:rPr>
        <w:t xml:space="preserve"> − </w:t>
      </w:r>
      <w:r w:rsidRPr="00CB286C">
        <w:rPr>
          <w:rFonts w:ascii="Cambria Math" w:eastAsiaTheme="minorEastAsia" w:hAnsi="Cambria Math" w:cs="Cambria Math"/>
          <w:sz w:val="24"/>
          <w:szCs w:val="24"/>
        </w:rPr>
        <w:t>𝑢𝑤</w:t>
      </w:r>
      <w:r w:rsidRPr="00CB286C">
        <w:rPr>
          <w:rFonts w:ascii="Times New Roman" w:eastAsiaTheme="minorEastAsia" w:hAnsi="Times New Roman" w:cs="Times New Roman"/>
          <w:sz w:val="24"/>
          <w:szCs w:val="24"/>
        </w:rPr>
        <w:t>)</w:t>
      </w:r>
      <w:r w:rsidRPr="00CB286C">
        <w:rPr>
          <w:rFonts w:ascii="Cambria Math" w:eastAsiaTheme="minorEastAsia" w:hAnsi="Cambria Math" w:cs="Cambria Math"/>
          <w:sz w:val="24"/>
          <w:szCs w:val="24"/>
        </w:rPr>
        <w:t>𝑏</w:t>
      </w:r>
      <w:r w:rsidRPr="00CB286C">
        <w:rPr>
          <w:rFonts w:ascii="Times New Roman" w:eastAsiaTheme="minorEastAsia" w:hAnsi="Times New Roman" w:cs="Times New Roman"/>
          <w:sz w:val="24"/>
          <w:szCs w:val="24"/>
        </w:rPr>
        <w:t xml:space="preserve">  es el valor de entrada de aire de la curva característica del suelo y  (</w:t>
      </w:r>
      <w:r w:rsidRPr="00CB286C">
        <w:rPr>
          <w:rFonts w:ascii="Cambria Math" w:eastAsiaTheme="minorEastAsia" w:hAnsi="Cambria Math" w:cs="Cambria Math"/>
          <w:sz w:val="24"/>
          <w:szCs w:val="24"/>
        </w:rPr>
        <w:t>𝑢𝑎</w:t>
      </w:r>
      <w:r w:rsidRPr="00CB286C">
        <w:rPr>
          <w:rFonts w:ascii="Times New Roman" w:eastAsiaTheme="minorEastAsia" w:hAnsi="Times New Roman" w:cs="Times New Roman"/>
          <w:sz w:val="24"/>
          <w:szCs w:val="24"/>
        </w:rPr>
        <w:t xml:space="preserve"> − </w:t>
      </w:r>
      <w:r w:rsidRPr="00CB286C">
        <w:rPr>
          <w:rFonts w:ascii="Cambria Math" w:eastAsiaTheme="minorEastAsia" w:hAnsi="Cambria Math" w:cs="Cambria Math"/>
          <w:sz w:val="24"/>
          <w:szCs w:val="24"/>
        </w:rPr>
        <w:t>𝑢𝑤</w:t>
      </w:r>
      <w:r w:rsidRPr="00CB286C">
        <w:rPr>
          <w:rFonts w:ascii="Times New Roman" w:eastAsiaTheme="minorEastAsia" w:hAnsi="Times New Roman" w:cs="Times New Roman"/>
          <w:sz w:val="24"/>
          <w:szCs w:val="24"/>
        </w:rPr>
        <w:t>)</w:t>
      </w:r>
      <w:r w:rsidRPr="00CB286C">
        <w:rPr>
          <w:rFonts w:ascii="Cambria Math" w:eastAsiaTheme="minorEastAsia" w:hAnsi="Cambria Math" w:cs="Cambria Math"/>
          <w:sz w:val="24"/>
          <w:szCs w:val="24"/>
        </w:rPr>
        <w:t>𝐴𝑉𝑅</w:t>
      </w:r>
      <w:r w:rsidRPr="00CB286C">
        <w:rPr>
          <w:rFonts w:ascii="Times New Roman" w:eastAsiaTheme="minorEastAsia" w:hAnsi="Times New Roman" w:cs="Times New Roman"/>
          <w:sz w:val="24"/>
          <w:szCs w:val="24"/>
        </w:rPr>
        <w:t xml:space="preserve"> es el valor de la succión del intervalo a analizar.</w:t>
      </w:r>
    </w:p>
    <w:p w:rsidR="000A248D" w:rsidRPr="002029F7" w:rsidRDefault="00F0705A" w:rsidP="001F2181">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El suelo de la cortina de la presa fue extraído de </w:t>
      </w:r>
      <w:r w:rsidR="00B30BC7">
        <w:rPr>
          <w:rFonts w:ascii="Times New Roman" w:hAnsi="Times New Roman" w:cs="Times New Roman"/>
          <w:sz w:val="24"/>
          <w:szCs w:val="24"/>
        </w:rPr>
        <w:t>la laguna</w:t>
      </w:r>
      <w:r w:rsidR="00BF4117">
        <w:rPr>
          <w:rFonts w:ascii="Times New Roman" w:hAnsi="Times New Roman" w:cs="Times New Roman"/>
          <w:sz w:val="24"/>
          <w:szCs w:val="24"/>
        </w:rPr>
        <w:t xml:space="preserve"> de oxidación que se encuentra en la facultad de Ciencias Agropecuarias de la Universidad Central “Marta Abreu” de las Villas, geográficamente situada</w:t>
      </w:r>
      <w:r w:rsidR="00BF4117" w:rsidRPr="00BF4117">
        <w:rPr>
          <w:rFonts w:ascii="Times New Roman" w:hAnsi="Times New Roman" w:cs="Times New Roman"/>
          <w:sz w:val="24"/>
          <w:szCs w:val="24"/>
        </w:rPr>
        <w:t xml:space="preserve"> en las coordenadas 613 200 E – 291 850 N de la hoja carta número 4283-III, (Santa Clara, Villa Clara), escala 1:10 000 ICGC. 1980</w:t>
      </w:r>
      <w:r>
        <w:rPr>
          <w:rFonts w:ascii="Times New Roman" w:hAnsi="Times New Roman" w:cs="Times New Roman"/>
          <w:sz w:val="24"/>
          <w:szCs w:val="24"/>
        </w:rPr>
        <w:t xml:space="preserve">. </w:t>
      </w:r>
      <w:r w:rsidR="00851750">
        <w:rPr>
          <w:rFonts w:ascii="Times New Roman" w:hAnsi="Times New Roman" w:cs="Times New Roman"/>
          <w:sz w:val="24"/>
          <w:szCs w:val="24"/>
        </w:rPr>
        <w:t xml:space="preserve">Para su caracterización </w:t>
      </w:r>
      <w:ins w:id="26" w:author="LM-Cordero" w:date="2017-03-22T10:59:00Z">
        <w:r w:rsidRPr="00F0705A">
          <w:rPr>
            <w:rFonts w:ascii="Times New Roman" w:hAnsi="Times New Roman" w:cs="Times New Roman"/>
            <w:sz w:val="24"/>
            <w:szCs w:val="24"/>
          </w:rPr>
          <w:t>se realizaron los ensayos correspondientes a granulometría, plasticidad, peso específico, compactación, succión por el método del papel de filtro, consolidación saturada</w:t>
        </w:r>
      </w:ins>
      <w:r>
        <w:rPr>
          <w:rFonts w:ascii="Times New Roman" w:hAnsi="Times New Roman" w:cs="Times New Roman"/>
          <w:sz w:val="24"/>
          <w:szCs w:val="24"/>
        </w:rPr>
        <w:t xml:space="preserve"> y</w:t>
      </w:r>
      <w:ins w:id="27" w:author="LM-Cordero" w:date="2017-03-22T11:00:00Z">
        <w:r w:rsidRPr="00F0705A">
          <w:rPr>
            <w:rFonts w:ascii="Times New Roman" w:hAnsi="Times New Roman" w:cs="Times New Roman"/>
            <w:sz w:val="24"/>
            <w:szCs w:val="24"/>
          </w:rPr>
          <w:t xml:space="preserve"> </w:t>
        </w:r>
      </w:ins>
      <w:r>
        <w:rPr>
          <w:rFonts w:ascii="Times New Roman" w:hAnsi="Times New Roman" w:cs="Times New Roman"/>
          <w:sz w:val="24"/>
          <w:szCs w:val="24"/>
        </w:rPr>
        <w:t>C</w:t>
      </w:r>
      <w:ins w:id="28" w:author="LM-Cordero" w:date="2017-03-22T11:00:00Z">
        <w:r w:rsidRPr="00F0705A">
          <w:rPr>
            <w:rFonts w:ascii="Times New Roman" w:hAnsi="Times New Roman" w:cs="Times New Roman"/>
            <w:sz w:val="24"/>
            <w:szCs w:val="24"/>
          </w:rPr>
          <w:t xml:space="preserve">orte </w:t>
        </w:r>
      </w:ins>
      <w:r>
        <w:rPr>
          <w:rFonts w:ascii="Times New Roman" w:hAnsi="Times New Roman" w:cs="Times New Roman"/>
          <w:sz w:val="24"/>
          <w:szCs w:val="24"/>
        </w:rPr>
        <w:t>D</w:t>
      </w:r>
      <w:ins w:id="29" w:author="LM-Cordero" w:date="2017-03-22T11:00:00Z">
        <w:r w:rsidRPr="00F0705A">
          <w:rPr>
            <w:rFonts w:ascii="Times New Roman" w:hAnsi="Times New Roman" w:cs="Times New Roman"/>
            <w:sz w:val="24"/>
            <w:szCs w:val="24"/>
          </w:rPr>
          <w:t>irecto</w:t>
        </w:r>
      </w:ins>
      <w:r>
        <w:rPr>
          <w:rFonts w:ascii="Times New Roman" w:hAnsi="Times New Roman" w:cs="Times New Roman"/>
          <w:sz w:val="24"/>
          <w:szCs w:val="24"/>
        </w:rPr>
        <w:t>, cuyos resultados se muestran a continuación.</w:t>
      </w:r>
    </w:p>
    <w:p w:rsidR="00E93DBB" w:rsidRDefault="00E93DBB" w:rsidP="00E93DBB">
      <w:pPr>
        <w:autoSpaceDE w:val="0"/>
        <w:autoSpaceDN w:val="0"/>
        <w:adjustRightInd w:val="0"/>
        <w:spacing w:before="120" w:after="120" w:line="240" w:lineRule="auto"/>
        <w:jc w:val="both"/>
        <w:rPr>
          <w:rFonts w:ascii="Times New Roman" w:hAnsi="Times New Roman" w:cs="Times New Roman"/>
          <w:b/>
          <w:sz w:val="24"/>
          <w:szCs w:val="24"/>
        </w:rPr>
      </w:pPr>
      <w:r w:rsidRPr="006717C6">
        <w:rPr>
          <w:rFonts w:ascii="Times New Roman" w:hAnsi="Times New Roman" w:cs="Times New Roman"/>
          <w:b/>
          <w:sz w:val="24"/>
          <w:szCs w:val="24"/>
        </w:rPr>
        <w:t>Granulometría, límite de consistencia y peso específico</w:t>
      </w:r>
    </w:p>
    <w:p w:rsidR="00E93DBB" w:rsidRDefault="00E93DBB" w:rsidP="001515E4">
      <w:pPr>
        <w:spacing w:after="0" w:line="360" w:lineRule="auto"/>
        <w:jc w:val="both"/>
        <w:rPr>
          <w:rFonts w:ascii="Times New Roman" w:hAnsi="Times New Roman" w:cs="Times New Roman"/>
          <w:sz w:val="24"/>
          <w:szCs w:val="24"/>
        </w:rPr>
      </w:pPr>
      <w:r w:rsidRPr="00E93DBB">
        <w:rPr>
          <w:rFonts w:ascii="Times New Roman" w:hAnsi="Times New Roman" w:cs="Times New Roman"/>
          <w:sz w:val="24"/>
          <w:szCs w:val="24"/>
        </w:rPr>
        <w:t>La determinación de la granulometría del suelo se realizó bajo las especificaciones de la norma cubana</w:t>
      </w:r>
      <w:r>
        <w:rPr>
          <w:rFonts w:ascii="Times New Roman" w:hAnsi="Times New Roman" w:cs="Times New Roman"/>
          <w:sz w:val="24"/>
          <w:szCs w:val="24"/>
        </w:rPr>
        <w:t xml:space="preserve"> </w:t>
      </w:r>
      <w:r w:rsidRPr="00E93DBB">
        <w:rPr>
          <w:rFonts w:ascii="Times New Roman" w:hAnsi="Times New Roman" w:cs="Times New Roman"/>
          <w:b/>
          <w:sz w:val="24"/>
          <w:szCs w:val="24"/>
        </w:rPr>
        <w:fldChar w:fldCharType="begin"/>
      </w:r>
      <w:r w:rsidRPr="00E93DBB">
        <w:rPr>
          <w:rFonts w:ascii="Times New Roman" w:hAnsi="Times New Roman" w:cs="Times New Roman"/>
          <w:b/>
          <w:sz w:val="24"/>
          <w:szCs w:val="24"/>
        </w:rPr>
        <w:instrText xml:space="preserve"> ADDIN EN.CITE &lt;EndNote&gt;&lt;Cite&gt;&lt;Author&gt;NC-20&lt;/Author&gt;&lt;Year&gt;1999&lt;/Year&gt;&lt;RecNum&gt;202&lt;/RecNum&gt;&lt;DisplayText&gt;(NC-20, 1999)&lt;/DisplayText&gt;&lt;record&gt;&lt;rec-number&gt;202&lt;/rec-number&gt;&lt;foreign-keys&gt;&lt;key app="EN" db-id="sarvvtrzept2waewe5z5twv8evtzfweszt0z"&gt;202&lt;/key&gt;&lt;/foreign-keys&gt;&lt;ref-type name="Standard"&gt;58&lt;/ref-type&gt;&lt;contributors&gt;&lt;authors&gt;&lt;author&gt;NC-20&lt;/author&gt;&lt;/authors&gt;&lt;/contributors&gt;&lt;titles&gt;&lt;title&gt;Determinación de la granulometría de los suelos.&lt;/title&gt;&lt;secondary-title&gt; Geotecnia&lt;/secondary-title&gt;&lt;/titles&gt;&lt;pages&gt;1-16&lt;/pages&gt;&lt;dates&gt;&lt;year&gt;1999&lt;/year&gt;&lt;/dates&gt;&lt;pub-location&gt;Cuba&lt;/pub-location&gt;&lt;publisher&gt;Oficina Nacional de Normalización&lt;/publisher&gt;&lt;urls&gt;&lt;/urls&gt;&lt;/record&gt;&lt;/Cite&gt;&lt;/EndNote&gt;</w:instrText>
      </w:r>
      <w:r w:rsidRPr="00E93DBB">
        <w:rPr>
          <w:rFonts w:ascii="Times New Roman" w:hAnsi="Times New Roman" w:cs="Times New Roman"/>
          <w:b/>
          <w:sz w:val="24"/>
          <w:szCs w:val="24"/>
        </w:rPr>
        <w:fldChar w:fldCharType="separate"/>
      </w:r>
      <w:r w:rsidRPr="00E93DBB">
        <w:rPr>
          <w:rFonts w:ascii="Times New Roman" w:hAnsi="Times New Roman" w:cs="Times New Roman"/>
          <w:b/>
          <w:sz w:val="24"/>
          <w:szCs w:val="24"/>
        </w:rPr>
        <w:t>(</w:t>
      </w:r>
      <w:hyperlink w:anchor="_ENREF_6" w:tooltip="NC-20, 1999 #202" w:history="1">
        <w:r w:rsidR="00FC6210" w:rsidRPr="00E93DBB">
          <w:rPr>
            <w:rFonts w:ascii="Times New Roman" w:hAnsi="Times New Roman" w:cs="Times New Roman"/>
            <w:b/>
            <w:sz w:val="24"/>
            <w:szCs w:val="24"/>
          </w:rPr>
          <w:t>NC-20, 1999</w:t>
        </w:r>
      </w:hyperlink>
      <w:r w:rsidRPr="00E93DBB">
        <w:rPr>
          <w:rFonts w:ascii="Times New Roman" w:hAnsi="Times New Roman" w:cs="Times New Roman"/>
          <w:b/>
          <w:sz w:val="24"/>
          <w:szCs w:val="24"/>
        </w:rPr>
        <w:t>)</w:t>
      </w:r>
      <w:r w:rsidRPr="00E93DBB">
        <w:rPr>
          <w:rFonts w:ascii="Times New Roman" w:hAnsi="Times New Roman" w:cs="Times New Roman"/>
          <w:b/>
          <w:sz w:val="24"/>
          <w:szCs w:val="24"/>
        </w:rPr>
        <w:fldChar w:fldCharType="end"/>
      </w:r>
      <w:r>
        <w:rPr>
          <w:rFonts w:ascii="Times New Roman" w:hAnsi="Times New Roman" w:cs="Times New Roman"/>
          <w:b/>
          <w:sz w:val="24"/>
          <w:szCs w:val="24"/>
        </w:rPr>
        <w:t xml:space="preserve"> </w:t>
      </w:r>
      <w:r w:rsidRPr="00E93DBB">
        <w:rPr>
          <w:rFonts w:ascii="Times New Roman" w:hAnsi="Times New Roman" w:cs="Times New Roman"/>
          <w:sz w:val="24"/>
          <w:szCs w:val="24"/>
        </w:rPr>
        <w:t>correspondiente a: “Geotecnia. Determinación de la granulometría de los</w:t>
      </w:r>
      <w:r w:rsidR="00B44178">
        <w:rPr>
          <w:rFonts w:ascii="Times New Roman" w:hAnsi="Times New Roman" w:cs="Times New Roman"/>
          <w:sz w:val="24"/>
          <w:szCs w:val="24"/>
        </w:rPr>
        <w:t xml:space="preserve"> suelos”. A</w:t>
      </w:r>
      <w:r w:rsidRPr="00E93DBB">
        <w:rPr>
          <w:rFonts w:ascii="Times New Roman" w:hAnsi="Times New Roman" w:cs="Times New Roman"/>
          <w:sz w:val="24"/>
          <w:szCs w:val="24"/>
        </w:rPr>
        <w:t xml:space="preserve"> continuación</w:t>
      </w:r>
      <w:r w:rsidR="00B44178">
        <w:rPr>
          <w:rFonts w:ascii="Times New Roman" w:hAnsi="Times New Roman" w:cs="Times New Roman"/>
          <w:sz w:val="24"/>
          <w:szCs w:val="24"/>
        </w:rPr>
        <w:t>,</w:t>
      </w:r>
      <w:r w:rsidRPr="00E93DBB">
        <w:rPr>
          <w:rFonts w:ascii="Times New Roman" w:hAnsi="Times New Roman" w:cs="Times New Roman"/>
          <w:sz w:val="24"/>
          <w:szCs w:val="24"/>
        </w:rPr>
        <w:t xml:space="preserve"> en la </w:t>
      </w:r>
      <w:r w:rsidR="003A7FCF">
        <w:rPr>
          <w:rFonts w:ascii="Times New Roman" w:hAnsi="Times New Roman" w:cs="Times New Roman"/>
          <w:sz w:val="24"/>
          <w:szCs w:val="24"/>
        </w:rPr>
        <w:t>F</w:t>
      </w:r>
      <w:r w:rsidRPr="00E93DBB">
        <w:rPr>
          <w:rFonts w:ascii="Times New Roman" w:hAnsi="Times New Roman" w:cs="Times New Roman"/>
          <w:sz w:val="24"/>
          <w:szCs w:val="24"/>
        </w:rPr>
        <w:t xml:space="preserve">igura </w:t>
      </w:r>
      <w:r w:rsidR="005066C2">
        <w:rPr>
          <w:rFonts w:ascii="Times New Roman" w:hAnsi="Times New Roman" w:cs="Times New Roman"/>
          <w:sz w:val="24"/>
          <w:szCs w:val="24"/>
        </w:rPr>
        <w:t xml:space="preserve">1 </w:t>
      </w:r>
      <w:r w:rsidRPr="00E93DBB">
        <w:rPr>
          <w:rFonts w:ascii="Times New Roman" w:hAnsi="Times New Roman" w:cs="Times New Roman"/>
          <w:sz w:val="24"/>
          <w:szCs w:val="24"/>
        </w:rPr>
        <w:t>se reflejan los resultados granulométricos de las muestras del suelo analizado</w:t>
      </w:r>
      <w:r>
        <w:rPr>
          <w:rFonts w:ascii="Times New Roman" w:hAnsi="Times New Roman" w:cs="Times New Roman"/>
          <w:sz w:val="24"/>
          <w:szCs w:val="24"/>
        </w:rPr>
        <w:t>.</w:t>
      </w:r>
    </w:p>
    <w:p w:rsidR="00E93DBB" w:rsidRDefault="00B64F6D" w:rsidP="00E93DBB">
      <w:pPr>
        <w:spacing w:after="0" w:line="360" w:lineRule="auto"/>
        <w:jc w:val="center"/>
        <w:rPr>
          <w:rFonts w:ascii="Times New Roman" w:hAnsi="Times New Roman" w:cs="Times New Roman"/>
          <w:sz w:val="24"/>
          <w:szCs w:val="24"/>
        </w:rPr>
      </w:pPr>
      <w:ins w:id="30" w:author="LM-Cordero" w:date="2017-03-17T19:38:00Z">
        <w:r w:rsidRPr="00FD3537">
          <w:rPr>
            <w:rFonts w:eastAsia="Calibri" w:cs="Arial"/>
            <w:noProof/>
            <w:szCs w:val="24"/>
            <w:lang w:eastAsia="es-ES"/>
            <w:rPrChange w:id="31" w:author="LM-Cordero" w:date="2017-03-17T19:39:00Z">
              <w:rPr>
                <w:rFonts w:eastAsia="Calibri" w:cs="Arial"/>
                <w:noProof/>
                <w:sz w:val="24"/>
                <w:szCs w:val="24"/>
                <w:lang w:eastAsia="es-ES"/>
              </w:rPr>
            </w:rPrChange>
          </w:rPr>
          <w:drawing>
            <wp:inline distT="0" distB="0" distL="0" distR="0" wp14:anchorId="6366CB32" wp14:editId="798E2935">
              <wp:extent cx="4171950" cy="1762125"/>
              <wp:effectExtent l="0" t="0" r="0" b="9525"/>
              <wp:docPr id="22" name="Gráfico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ins>
    </w:p>
    <w:p w:rsidR="00E93DBB" w:rsidRDefault="00E93DBB" w:rsidP="00E93DBB">
      <w:pPr>
        <w:numPr>
          <w:ilvl w:val="12"/>
          <w:numId w:val="0"/>
        </w:numPr>
        <w:jc w:val="center"/>
        <w:rPr>
          <w:rFonts w:ascii="Times New Roman" w:hAnsi="Times New Roman" w:cs="Times New Roman"/>
          <w:sz w:val="20"/>
          <w:szCs w:val="20"/>
        </w:rPr>
      </w:pPr>
      <w:r w:rsidRPr="00E93DBB">
        <w:rPr>
          <w:rFonts w:ascii="Times New Roman" w:hAnsi="Times New Roman" w:cs="Times New Roman"/>
          <w:b/>
          <w:sz w:val="20"/>
          <w:szCs w:val="20"/>
        </w:rPr>
        <w:t xml:space="preserve">Figura </w:t>
      </w:r>
      <w:r w:rsidR="005066C2">
        <w:rPr>
          <w:rFonts w:ascii="Times New Roman" w:hAnsi="Times New Roman" w:cs="Times New Roman"/>
          <w:b/>
          <w:sz w:val="20"/>
          <w:szCs w:val="20"/>
        </w:rPr>
        <w:t>1</w:t>
      </w:r>
      <w:r w:rsidRPr="00E93DBB">
        <w:rPr>
          <w:rFonts w:ascii="Times New Roman" w:hAnsi="Times New Roman" w:cs="Times New Roman"/>
          <w:b/>
          <w:sz w:val="20"/>
          <w:szCs w:val="20"/>
        </w:rPr>
        <w:t>.</w:t>
      </w:r>
      <w:r w:rsidRPr="00E93DBB">
        <w:rPr>
          <w:rFonts w:ascii="Times New Roman" w:hAnsi="Times New Roman" w:cs="Times New Roman"/>
          <w:sz w:val="20"/>
          <w:szCs w:val="20"/>
        </w:rPr>
        <w:t xml:space="preserve"> Curva granulométrica promedio de las muestras del sue</w:t>
      </w:r>
      <w:r w:rsidR="00851750">
        <w:rPr>
          <w:rFonts w:ascii="Times New Roman" w:hAnsi="Times New Roman" w:cs="Times New Roman"/>
          <w:sz w:val="20"/>
          <w:szCs w:val="20"/>
        </w:rPr>
        <w:t>lo.</w:t>
      </w:r>
    </w:p>
    <w:p w:rsidR="00E93DBB" w:rsidRDefault="00E93DBB" w:rsidP="00963705">
      <w:pPr>
        <w:numPr>
          <w:ilvl w:val="12"/>
          <w:numId w:val="0"/>
        </w:numPr>
        <w:spacing w:line="360" w:lineRule="auto"/>
        <w:jc w:val="both"/>
        <w:rPr>
          <w:rFonts w:ascii="Times New Roman" w:hAnsi="Times New Roman" w:cs="Times New Roman"/>
          <w:sz w:val="24"/>
          <w:szCs w:val="24"/>
        </w:rPr>
      </w:pPr>
      <w:r w:rsidRPr="00E93DBB">
        <w:rPr>
          <w:rFonts w:ascii="Times New Roman" w:hAnsi="Times New Roman" w:cs="Times New Roman"/>
          <w:sz w:val="24"/>
          <w:szCs w:val="24"/>
        </w:rPr>
        <w:t>La determinación de la plasticidad del suelo se realizó bajo las exigencias de la norma cubana</w:t>
      </w:r>
      <w:r>
        <w:rPr>
          <w:rFonts w:ascii="Times New Roman" w:hAnsi="Times New Roman" w:cs="Times New Roman"/>
          <w:sz w:val="24"/>
          <w:szCs w:val="24"/>
        </w:rPr>
        <w:t xml:space="preserve"> </w:t>
      </w:r>
      <w:r w:rsidRPr="00E93DBB">
        <w:rPr>
          <w:rFonts w:ascii="Times New Roman" w:hAnsi="Times New Roman" w:cs="Times New Roman"/>
          <w:b/>
          <w:sz w:val="24"/>
          <w:szCs w:val="24"/>
        </w:rPr>
        <w:fldChar w:fldCharType="begin"/>
      </w:r>
      <w:r w:rsidRPr="00E93DBB">
        <w:rPr>
          <w:rFonts w:ascii="Times New Roman" w:hAnsi="Times New Roman" w:cs="Times New Roman"/>
          <w:b/>
          <w:sz w:val="24"/>
          <w:szCs w:val="24"/>
        </w:rPr>
        <w:instrText xml:space="preserve"> ADDIN EN.CITE &lt;EndNote&gt;&lt;Cite&gt;&lt;Author&gt;NC-58&lt;/Author&gt;&lt;Year&gt;2000&lt;/Year&gt;&lt;RecNum&gt;205&lt;/RecNum&gt;&lt;DisplayText&gt;(NC-58, 2000)&lt;/DisplayText&gt;&lt;record&gt;&lt;rec-number&gt;205&lt;/rec-number&gt;&lt;foreign-keys&gt;&lt;key app="EN" db-id="sarvvtrzept2waewe5z5twv8evtzfweszt0z"&gt;205&lt;/key&gt;&lt;/foreign-keys&gt;&lt;ref-type name="Standard"&gt;58&lt;/ref-type&gt;&lt;contributors&gt;&lt;authors&gt;&lt;author&gt;NC-58&lt;/author&gt;&lt;/authors&gt;&lt;/contributors&gt;&lt;titles&gt;&lt;title&gt;Determinación del límite líquido, límite plástico e índice de plasticidad de los suelos&lt;/title&gt;&lt;secondary-title&gt;Geotecnia.&lt;/secondary-title&gt;&lt;/titles&gt;&lt;pages&gt;1-12&lt;/pages&gt;&lt;dates&gt;&lt;year&gt;2000&lt;/year&gt;&lt;/dates&gt;&lt;pub-location&gt;Cuba&lt;/pub-location&gt;&lt;publisher&gt;Oficina Nacional de Normalización&lt;/publisher&gt;&lt;urls&gt;&lt;/urls&gt;&lt;/record&gt;&lt;/Cite&gt;&lt;/EndNote&gt;</w:instrText>
      </w:r>
      <w:r w:rsidRPr="00E93DBB">
        <w:rPr>
          <w:rFonts w:ascii="Times New Roman" w:hAnsi="Times New Roman" w:cs="Times New Roman"/>
          <w:b/>
          <w:sz w:val="24"/>
          <w:szCs w:val="24"/>
        </w:rPr>
        <w:fldChar w:fldCharType="separate"/>
      </w:r>
      <w:r w:rsidRPr="00E93DBB">
        <w:rPr>
          <w:rFonts w:ascii="Times New Roman" w:hAnsi="Times New Roman" w:cs="Times New Roman"/>
          <w:b/>
          <w:noProof/>
          <w:sz w:val="24"/>
          <w:szCs w:val="24"/>
        </w:rPr>
        <w:t>(</w:t>
      </w:r>
      <w:hyperlink w:anchor="_ENREF_8" w:tooltip="NC-58, 2000 #205" w:history="1">
        <w:r w:rsidR="00FC6210" w:rsidRPr="00E93DBB">
          <w:rPr>
            <w:rFonts w:ascii="Times New Roman" w:hAnsi="Times New Roman" w:cs="Times New Roman"/>
            <w:b/>
            <w:noProof/>
            <w:sz w:val="24"/>
            <w:szCs w:val="24"/>
          </w:rPr>
          <w:t>NC-58, 2000</w:t>
        </w:r>
      </w:hyperlink>
      <w:r w:rsidRPr="00E93DBB">
        <w:rPr>
          <w:rFonts w:ascii="Times New Roman" w:hAnsi="Times New Roman" w:cs="Times New Roman"/>
          <w:b/>
          <w:noProof/>
          <w:sz w:val="24"/>
          <w:szCs w:val="24"/>
        </w:rPr>
        <w:t>)</w:t>
      </w:r>
      <w:r w:rsidRPr="00E93DBB">
        <w:rPr>
          <w:rFonts w:ascii="Times New Roman" w:hAnsi="Times New Roman" w:cs="Times New Roman"/>
          <w:b/>
          <w:sz w:val="24"/>
          <w:szCs w:val="24"/>
        </w:rPr>
        <w:fldChar w:fldCharType="end"/>
      </w:r>
      <w:r w:rsidR="00963705">
        <w:rPr>
          <w:rFonts w:ascii="Times New Roman" w:hAnsi="Times New Roman" w:cs="Times New Roman"/>
          <w:b/>
          <w:sz w:val="24"/>
          <w:szCs w:val="24"/>
        </w:rPr>
        <w:t xml:space="preserve"> </w:t>
      </w:r>
      <w:r w:rsidR="00963705" w:rsidRPr="00963705">
        <w:rPr>
          <w:rFonts w:ascii="Times New Roman" w:hAnsi="Times New Roman" w:cs="Times New Roman"/>
          <w:sz w:val="24"/>
          <w:szCs w:val="24"/>
        </w:rPr>
        <w:t>correspondiente a: “Geotecnia. Determinación del límite líquido, límite plástico e índic</w:t>
      </w:r>
      <w:r w:rsidR="00D03D41">
        <w:rPr>
          <w:rFonts w:ascii="Times New Roman" w:hAnsi="Times New Roman" w:cs="Times New Roman"/>
          <w:sz w:val="24"/>
          <w:szCs w:val="24"/>
        </w:rPr>
        <w:t xml:space="preserve">e de plasticidad de los suelos”; mientras que, </w:t>
      </w:r>
      <w:r w:rsidR="00963705" w:rsidRPr="00963705">
        <w:t xml:space="preserve"> </w:t>
      </w:r>
      <w:r w:rsidR="00D03D41">
        <w:rPr>
          <w:rFonts w:ascii="Times New Roman" w:hAnsi="Times New Roman" w:cs="Times New Roman"/>
          <w:sz w:val="24"/>
          <w:szCs w:val="24"/>
        </w:rPr>
        <w:t>p</w:t>
      </w:r>
      <w:r w:rsidR="00963705" w:rsidRPr="00963705">
        <w:rPr>
          <w:rFonts w:ascii="Times New Roman" w:hAnsi="Times New Roman" w:cs="Times New Roman"/>
          <w:sz w:val="24"/>
          <w:szCs w:val="24"/>
        </w:rPr>
        <w:t>ara obtener el peso específico relativo a los sólidos</w:t>
      </w:r>
      <w:r w:rsidR="00D03D41">
        <w:rPr>
          <w:rFonts w:ascii="Times New Roman" w:hAnsi="Times New Roman" w:cs="Times New Roman"/>
          <w:sz w:val="24"/>
          <w:szCs w:val="24"/>
        </w:rPr>
        <w:t>,</w:t>
      </w:r>
      <w:r w:rsidR="00963705" w:rsidRPr="00963705">
        <w:rPr>
          <w:rFonts w:ascii="Times New Roman" w:hAnsi="Times New Roman" w:cs="Times New Roman"/>
          <w:sz w:val="24"/>
          <w:szCs w:val="24"/>
        </w:rPr>
        <w:t xml:space="preserve"> se tuvieron en cuenta las especificaciones de la norma cubana</w:t>
      </w:r>
      <w:r w:rsidR="00963705">
        <w:rPr>
          <w:rFonts w:ascii="Times New Roman" w:hAnsi="Times New Roman" w:cs="Times New Roman"/>
          <w:sz w:val="24"/>
          <w:szCs w:val="24"/>
        </w:rPr>
        <w:t xml:space="preserve"> </w:t>
      </w:r>
      <w:r w:rsidR="00963705" w:rsidRPr="00963705">
        <w:rPr>
          <w:rFonts w:ascii="Times New Roman" w:hAnsi="Times New Roman" w:cs="Times New Roman"/>
          <w:b/>
          <w:sz w:val="24"/>
          <w:szCs w:val="24"/>
        </w:rPr>
        <w:fldChar w:fldCharType="begin"/>
      </w:r>
      <w:r w:rsidR="00963705" w:rsidRPr="00963705">
        <w:rPr>
          <w:rFonts w:ascii="Times New Roman" w:hAnsi="Times New Roman" w:cs="Times New Roman"/>
          <w:b/>
          <w:sz w:val="24"/>
          <w:szCs w:val="24"/>
        </w:rPr>
        <w:instrText xml:space="preserve"> ADDIN EN.CITE &lt;EndNote&gt;&lt;Cite&gt;&lt;Author&gt;NC-19&lt;/Author&gt;&lt;Year&gt;1999&lt;/Year&gt;&lt;RecNum&gt;177&lt;/RecNum&gt;&lt;DisplayText&gt;(NC-19, 1999)&lt;/DisplayText&gt;&lt;record&gt;&lt;rec-number&gt;177&lt;/rec-number&gt;&lt;foreign-keys&gt;&lt;key app="EN" db-id="sarvvtrzept2waewe5z5twv8evtzfweszt0z"&gt;177&lt;/key&gt;&lt;/foreign-keys&gt;&lt;ref-type name="Standard"&gt;58&lt;/ref-type&gt;&lt;contributors&gt;&lt;authors&gt;&lt;author&gt;NC-19&lt;/author&gt;&lt;/authors&gt;&lt;/contributors&gt;&lt;titles&gt;&lt;title&gt;Determinación del peso específico de los suelos. &lt;/title&gt;&lt;secondary-title&gt;Geotecnia. &lt;/secondary-title&gt;&lt;/titles&gt;&lt;pages&gt;1-11&lt;/pages&gt;&lt;dates&gt;&lt;year&gt;1999&lt;/year&gt;&lt;/dates&gt;&lt;pub-location&gt;Cuba&lt;/pub-location&gt;&lt;publisher&gt;Oficina Nacional de Normalización&lt;/publisher&gt;&lt;urls&gt;&lt;/urls&gt;&lt;/record&gt;&lt;/Cite&gt;&lt;/EndNote&gt;</w:instrText>
      </w:r>
      <w:r w:rsidR="00963705" w:rsidRPr="00963705">
        <w:rPr>
          <w:rFonts w:ascii="Times New Roman" w:hAnsi="Times New Roman" w:cs="Times New Roman"/>
          <w:b/>
          <w:sz w:val="24"/>
          <w:szCs w:val="24"/>
        </w:rPr>
        <w:fldChar w:fldCharType="separate"/>
      </w:r>
      <w:r w:rsidR="00963705" w:rsidRPr="00963705">
        <w:rPr>
          <w:rFonts w:ascii="Times New Roman" w:hAnsi="Times New Roman" w:cs="Times New Roman"/>
          <w:b/>
          <w:noProof/>
          <w:sz w:val="24"/>
          <w:szCs w:val="24"/>
        </w:rPr>
        <w:t>(</w:t>
      </w:r>
      <w:hyperlink w:anchor="_ENREF_5" w:tooltip="NC-19, 1999 #177" w:history="1">
        <w:r w:rsidR="00FC6210" w:rsidRPr="00963705">
          <w:rPr>
            <w:rFonts w:ascii="Times New Roman" w:hAnsi="Times New Roman" w:cs="Times New Roman"/>
            <w:b/>
            <w:noProof/>
            <w:sz w:val="24"/>
            <w:szCs w:val="24"/>
          </w:rPr>
          <w:t>NC-19, 1999</w:t>
        </w:r>
      </w:hyperlink>
      <w:r w:rsidR="00963705" w:rsidRPr="00963705">
        <w:rPr>
          <w:rFonts w:ascii="Times New Roman" w:hAnsi="Times New Roman" w:cs="Times New Roman"/>
          <w:b/>
          <w:noProof/>
          <w:sz w:val="24"/>
          <w:szCs w:val="24"/>
        </w:rPr>
        <w:t>)</w:t>
      </w:r>
      <w:r w:rsidR="00963705" w:rsidRPr="00963705">
        <w:rPr>
          <w:rFonts w:ascii="Times New Roman" w:hAnsi="Times New Roman" w:cs="Times New Roman"/>
          <w:b/>
          <w:sz w:val="24"/>
          <w:szCs w:val="24"/>
        </w:rPr>
        <w:fldChar w:fldCharType="end"/>
      </w:r>
      <w:r w:rsidR="00963705" w:rsidRPr="00963705">
        <w:t xml:space="preserve"> </w:t>
      </w:r>
      <w:r w:rsidR="00963705" w:rsidRPr="00963705">
        <w:rPr>
          <w:rFonts w:ascii="Times New Roman" w:hAnsi="Times New Roman" w:cs="Times New Roman"/>
          <w:sz w:val="24"/>
          <w:szCs w:val="24"/>
        </w:rPr>
        <w:t>correspondiente a: “Geotecnia. Determinación del peso específico de los suelos”.</w:t>
      </w:r>
      <w:r w:rsidR="00C97E00" w:rsidRPr="00C97E00">
        <w:rPr>
          <w:rFonts w:ascii="Times New Roman" w:hAnsi="Times New Roman" w:cs="Times New Roman"/>
          <w:sz w:val="24"/>
          <w:szCs w:val="24"/>
        </w:rPr>
        <w:t xml:space="preserve"> </w:t>
      </w:r>
      <w:r w:rsidR="00C97E00" w:rsidRPr="00526549">
        <w:rPr>
          <w:rFonts w:ascii="Times New Roman" w:hAnsi="Times New Roman" w:cs="Times New Roman"/>
          <w:sz w:val="24"/>
          <w:szCs w:val="24"/>
        </w:rPr>
        <w:t>La clasificación del suelo se realizó a partir de los resultados obtenidos de granulometría y límites de consistencia, bajo las orientaciones de la norma cubana</w:t>
      </w:r>
      <w:r w:rsidR="00C97E00">
        <w:rPr>
          <w:rFonts w:ascii="Times New Roman" w:hAnsi="Times New Roman" w:cs="Times New Roman"/>
          <w:sz w:val="24"/>
          <w:szCs w:val="24"/>
        </w:rPr>
        <w:t xml:space="preserve"> </w:t>
      </w:r>
      <w:r w:rsidR="00C97E00">
        <w:rPr>
          <w:rFonts w:ascii="Times New Roman" w:hAnsi="Times New Roman" w:cs="Times New Roman"/>
          <w:sz w:val="24"/>
          <w:szCs w:val="24"/>
        </w:rPr>
        <w:fldChar w:fldCharType="begin"/>
      </w:r>
      <w:r w:rsidR="00C97E00">
        <w:rPr>
          <w:rFonts w:ascii="Times New Roman" w:hAnsi="Times New Roman" w:cs="Times New Roman"/>
          <w:sz w:val="24"/>
          <w:szCs w:val="24"/>
        </w:rPr>
        <w:instrText xml:space="preserve"> ADDIN EN.CITE &lt;EndNote&gt;&lt;Cite&gt;&lt;Author&gt;NC-59&lt;/Author&gt;&lt;Year&gt;2000&lt;/Year&gt;&lt;RecNum&gt;178&lt;/RecNum&gt;&lt;DisplayText&gt;(NC-59, 2000)&lt;/DisplayText&gt;&lt;record&gt;&lt;rec-number&gt;178&lt;/rec-number&gt;&lt;foreign-keys&gt;&lt;key app="EN" db-id="sarvvtrzept2waewe5z5twv8evtzfweszt0z"&gt;178&lt;/key&gt;&lt;/foreign-keys&gt;&lt;ref-type name="Standard"&gt;58&lt;/ref-type&gt;&lt;contributors&gt;&lt;authors&gt;&lt;author&gt;NC-59&lt;/author&gt;&lt;/authors&gt;&lt;/contributors&gt;&lt;titles&gt;&lt;title&gt;Clasificación Geotécnica de los suelos. &lt;/title&gt;&lt;secondary-title&gt;Geotecnia&lt;/secondary-title&gt;&lt;/titles&gt;&lt;pages&gt;1-22&lt;/pages&gt;&lt;dates&gt;&lt;year&gt;2000&lt;/year&gt;&lt;/dates&gt;&lt;pub-location&gt;Cuba&lt;/pub-location&gt;&lt;publisher&gt;Oficina Nacional de Normalización&lt;/publisher&gt;&lt;urls&gt;&lt;/urls&gt;&lt;/record&gt;&lt;/Cite&gt;&lt;/EndNote&gt;</w:instrText>
      </w:r>
      <w:r w:rsidR="00C97E00">
        <w:rPr>
          <w:rFonts w:ascii="Times New Roman" w:hAnsi="Times New Roman" w:cs="Times New Roman"/>
          <w:sz w:val="24"/>
          <w:szCs w:val="24"/>
        </w:rPr>
        <w:fldChar w:fldCharType="separate"/>
      </w:r>
      <w:r w:rsidR="00C97E00" w:rsidRPr="00526549">
        <w:rPr>
          <w:rFonts w:ascii="Times New Roman" w:hAnsi="Times New Roman" w:cs="Times New Roman"/>
          <w:b/>
          <w:noProof/>
          <w:sz w:val="24"/>
          <w:szCs w:val="24"/>
        </w:rPr>
        <w:t>(</w:t>
      </w:r>
      <w:hyperlink w:anchor="_ENREF_9" w:tooltip="NC-59, 2000 #178" w:history="1">
        <w:r w:rsidR="00FC6210" w:rsidRPr="00526549">
          <w:rPr>
            <w:rFonts w:ascii="Times New Roman" w:hAnsi="Times New Roman" w:cs="Times New Roman"/>
            <w:b/>
            <w:noProof/>
            <w:sz w:val="24"/>
            <w:szCs w:val="24"/>
          </w:rPr>
          <w:t>NC-59, 2000</w:t>
        </w:r>
      </w:hyperlink>
      <w:r w:rsidR="00C97E00" w:rsidRPr="00526549">
        <w:rPr>
          <w:rFonts w:ascii="Times New Roman" w:hAnsi="Times New Roman" w:cs="Times New Roman"/>
          <w:b/>
          <w:noProof/>
          <w:sz w:val="24"/>
          <w:szCs w:val="24"/>
        </w:rPr>
        <w:t>)</w:t>
      </w:r>
      <w:r w:rsidR="00C97E00">
        <w:rPr>
          <w:rFonts w:ascii="Times New Roman" w:hAnsi="Times New Roman" w:cs="Times New Roman"/>
          <w:sz w:val="24"/>
          <w:szCs w:val="24"/>
        </w:rPr>
        <w:fldChar w:fldCharType="end"/>
      </w:r>
      <w:r w:rsidR="00C97E00" w:rsidRPr="00526549">
        <w:t xml:space="preserve"> </w:t>
      </w:r>
      <w:r w:rsidR="00C97E00" w:rsidRPr="00526549">
        <w:rPr>
          <w:rFonts w:ascii="Times New Roman" w:hAnsi="Times New Roman" w:cs="Times New Roman"/>
          <w:sz w:val="24"/>
          <w:szCs w:val="24"/>
        </w:rPr>
        <w:t xml:space="preserve">correspondiente a “Geotecnia. Clasificación geotécnica de los </w:t>
      </w:r>
      <w:r w:rsidR="00C97E00" w:rsidRPr="00526549">
        <w:rPr>
          <w:rFonts w:ascii="Times New Roman" w:hAnsi="Times New Roman" w:cs="Times New Roman"/>
          <w:sz w:val="24"/>
          <w:szCs w:val="24"/>
        </w:rPr>
        <w:lastRenderedPageBreak/>
        <w:t>suel</w:t>
      </w:r>
      <w:r w:rsidR="00C97E00">
        <w:rPr>
          <w:rFonts w:ascii="Times New Roman" w:hAnsi="Times New Roman" w:cs="Times New Roman"/>
          <w:sz w:val="24"/>
          <w:szCs w:val="24"/>
        </w:rPr>
        <w:t>os”.</w:t>
      </w:r>
      <w:r w:rsidR="00D03D41">
        <w:rPr>
          <w:rFonts w:ascii="Times New Roman" w:hAnsi="Times New Roman" w:cs="Times New Roman"/>
          <w:sz w:val="24"/>
          <w:szCs w:val="24"/>
        </w:rPr>
        <w:t xml:space="preserve"> A continuación, en la Tabla 1 se ofrece una relación de los resultados obtenidos mediante los ensayos mencionados anteriormente.</w:t>
      </w:r>
    </w:p>
    <w:p w:rsidR="00963705" w:rsidRPr="00963705" w:rsidRDefault="00963705" w:rsidP="00963705">
      <w:pPr>
        <w:spacing w:line="240" w:lineRule="auto"/>
        <w:jc w:val="center"/>
        <w:rPr>
          <w:rFonts w:ascii="Times New Roman" w:hAnsi="Times New Roman" w:cs="Times New Roman"/>
          <w:sz w:val="20"/>
          <w:szCs w:val="20"/>
        </w:rPr>
      </w:pPr>
      <w:r w:rsidRPr="00963705">
        <w:rPr>
          <w:rFonts w:ascii="Times New Roman" w:hAnsi="Times New Roman" w:cs="Times New Roman"/>
          <w:b/>
          <w:sz w:val="20"/>
          <w:szCs w:val="20"/>
        </w:rPr>
        <w:t xml:space="preserve">Tabla </w:t>
      </w:r>
      <w:r w:rsidR="00C97E00">
        <w:rPr>
          <w:rFonts w:ascii="Times New Roman" w:hAnsi="Times New Roman" w:cs="Times New Roman"/>
          <w:b/>
          <w:sz w:val="20"/>
          <w:szCs w:val="20"/>
        </w:rPr>
        <w:t>1</w:t>
      </w:r>
      <w:r w:rsidR="005066C2">
        <w:rPr>
          <w:rFonts w:ascii="Times New Roman" w:hAnsi="Times New Roman" w:cs="Times New Roman"/>
          <w:b/>
          <w:sz w:val="20"/>
          <w:szCs w:val="20"/>
        </w:rPr>
        <w:t>.</w:t>
      </w:r>
      <w:r w:rsidRPr="00963705">
        <w:rPr>
          <w:rFonts w:ascii="Times New Roman" w:hAnsi="Times New Roman" w:cs="Times New Roman"/>
          <w:sz w:val="20"/>
          <w:szCs w:val="20"/>
        </w:rPr>
        <w:t xml:space="preserve"> Límites de consistencia</w:t>
      </w:r>
      <w:r w:rsidR="00D24410">
        <w:rPr>
          <w:rFonts w:ascii="Times New Roman" w:hAnsi="Times New Roman" w:cs="Times New Roman"/>
          <w:sz w:val="20"/>
          <w:szCs w:val="20"/>
        </w:rPr>
        <w:t>,</w:t>
      </w:r>
      <w:r w:rsidRPr="00963705">
        <w:rPr>
          <w:rFonts w:ascii="Times New Roman" w:hAnsi="Times New Roman" w:cs="Times New Roman"/>
          <w:sz w:val="20"/>
          <w:szCs w:val="20"/>
        </w:rPr>
        <w:t xml:space="preserve"> peso específico </w:t>
      </w:r>
      <w:r w:rsidR="00D24410">
        <w:rPr>
          <w:rFonts w:ascii="Times New Roman" w:hAnsi="Times New Roman" w:cs="Times New Roman"/>
          <w:sz w:val="20"/>
          <w:szCs w:val="20"/>
        </w:rPr>
        <w:t xml:space="preserve">y clasificación </w:t>
      </w:r>
      <w:r w:rsidRPr="00963705">
        <w:rPr>
          <w:rFonts w:ascii="Times New Roman" w:hAnsi="Times New Roman" w:cs="Times New Roman"/>
          <w:sz w:val="20"/>
          <w:szCs w:val="20"/>
        </w:rPr>
        <w:t xml:space="preserve">de las muestras de suelo </w:t>
      </w:r>
      <w:r w:rsidR="00D24410">
        <w:rPr>
          <w:rFonts w:ascii="Times New Roman" w:hAnsi="Times New Roman" w:cs="Times New Roman"/>
          <w:sz w:val="20"/>
          <w:szCs w:val="20"/>
        </w:rPr>
        <w:t>analizadas.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4"/>
        <w:gridCol w:w="774"/>
        <w:gridCol w:w="1018"/>
        <w:gridCol w:w="1751"/>
        <w:gridCol w:w="2145"/>
        <w:gridCol w:w="2182"/>
      </w:tblGrid>
      <w:tr w:rsidR="00863B90" w:rsidRPr="00E37435" w:rsidTr="00B44178">
        <w:trPr>
          <w:trHeight w:val="70"/>
          <w:jc w:val="center"/>
        </w:trPr>
        <w:tc>
          <w:tcPr>
            <w:tcW w:w="8644" w:type="dxa"/>
            <w:gridSpan w:val="6"/>
            <w:vAlign w:val="center"/>
          </w:tcPr>
          <w:p w:rsidR="00863B90" w:rsidRPr="000215CE" w:rsidRDefault="00863B90" w:rsidP="00250CFE">
            <w:pPr>
              <w:pStyle w:val="NormalWeb"/>
              <w:spacing w:before="0" w:beforeAutospacing="0" w:after="0" w:afterAutospacing="0" w:line="240" w:lineRule="atLeast"/>
              <w:jc w:val="center"/>
              <w:rPr>
                <w:sz w:val="20"/>
                <w:szCs w:val="20"/>
              </w:rPr>
            </w:pPr>
            <w:r w:rsidRPr="000215CE">
              <w:rPr>
                <w:sz w:val="20"/>
                <w:szCs w:val="20"/>
              </w:rPr>
              <w:t>Parámetros</w:t>
            </w:r>
          </w:p>
        </w:tc>
      </w:tr>
      <w:tr w:rsidR="00863B90" w:rsidRPr="00E37435" w:rsidTr="00863B90">
        <w:trPr>
          <w:trHeight w:val="240"/>
          <w:jc w:val="center"/>
        </w:trPr>
        <w:tc>
          <w:tcPr>
            <w:tcW w:w="774" w:type="dxa"/>
            <w:vMerge w:val="restart"/>
            <w:vAlign w:val="center"/>
          </w:tcPr>
          <w:p w:rsidR="00863B90" w:rsidRPr="00E37435" w:rsidRDefault="00863B90" w:rsidP="00250CFE">
            <w:pPr>
              <w:pStyle w:val="NormalWeb"/>
              <w:spacing w:before="0" w:beforeAutospacing="0" w:after="0" w:afterAutospacing="0" w:line="240" w:lineRule="atLeast"/>
              <w:jc w:val="center"/>
              <w:rPr>
                <w:rFonts w:ascii="Arial Narrow" w:hAnsi="Arial Narrow"/>
                <w:b/>
                <w:bCs/>
                <w:color w:val="000000"/>
                <w:kern w:val="24"/>
                <w:sz w:val="20"/>
                <w:szCs w:val="20"/>
              </w:rPr>
            </w:pPr>
            <w:r w:rsidRPr="000215CE">
              <w:rPr>
                <w:sz w:val="20"/>
                <w:szCs w:val="20"/>
              </w:rPr>
              <w:t>Límite Líquido</w:t>
            </w:r>
          </w:p>
        </w:tc>
        <w:tc>
          <w:tcPr>
            <w:tcW w:w="774" w:type="dxa"/>
            <w:vMerge w:val="restart"/>
            <w:vAlign w:val="center"/>
          </w:tcPr>
          <w:p w:rsidR="00863B90" w:rsidRPr="00E37435" w:rsidRDefault="00863B90" w:rsidP="00250CFE">
            <w:pPr>
              <w:pStyle w:val="NormalWeb"/>
              <w:spacing w:before="0" w:beforeAutospacing="0" w:after="0" w:afterAutospacing="0" w:line="240" w:lineRule="atLeast"/>
              <w:jc w:val="center"/>
              <w:rPr>
                <w:rFonts w:ascii="Arial Narrow" w:hAnsi="Arial Narrow"/>
                <w:b/>
                <w:bCs/>
                <w:color w:val="000000"/>
                <w:kern w:val="24"/>
                <w:sz w:val="20"/>
                <w:szCs w:val="20"/>
              </w:rPr>
            </w:pPr>
            <w:r w:rsidRPr="000215CE">
              <w:rPr>
                <w:sz w:val="20"/>
                <w:szCs w:val="20"/>
              </w:rPr>
              <w:t>Límite Plástico</w:t>
            </w:r>
          </w:p>
        </w:tc>
        <w:tc>
          <w:tcPr>
            <w:tcW w:w="1018" w:type="dxa"/>
            <w:vMerge w:val="restart"/>
            <w:vAlign w:val="center"/>
          </w:tcPr>
          <w:p w:rsidR="00863B90" w:rsidRPr="00E37435" w:rsidRDefault="00863B90" w:rsidP="00250CFE">
            <w:pPr>
              <w:pStyle w:val="NormalWeb"/>
              <w:spacing w:before="0" w:beforeAutospacing="0" w:after="0" w:afterAutospacing="0" w:line="240" w:lineRule="atLeast"/>
              <w:jc w:val="center"/>
              <w:rPr>
                <w:rFonts w:ascii="Arial Narrow" w:hAnsi="Arial Narrow"/>
                <w:b/>
                <w:bCs/>
                <w:color w:val="000000"/>
                <w:kern w:val="24"/>
                <w:sz w:val="20"/>
                <w:szCs w:val="20"/>
              </w:rPr>
            </w:pPr>
            <w:r w:rsidRPr="000215CE">
              <w:rPr>
                <w:sz w:val="20"/>
                <w:szCs w:val="20"/>
              </w:rPr>
              <w:t>Índice de Plasticidad</w:t>
            </w:r>
          </w:p>
        </w:tc>
        <w:tc>
          <w:tcPr>
            <w:tcW w:w="1751" w:type="dxa"/>
            <w:vMerge w:val="restart"/>
            <w:vAlign w:val="center"/>
          </w:tcPr>
          <w:p w:rsidR="00863B90" w:rsidRPr="00E37435" w:rsidRDefault="00863B90" w:rsidP="00250CFE">
            <w:pPr>
              <w:pStyle w:val="NormalWeb"/>
              <w:spacing w:before="0" w:beforeAutospacing="0" w:after="0" w:afterAutospacing="0" w:line="240" w:lineRule="atLeast"/>
              <w:jc w:val="center"/>
              <w:rPr>
                <w:rFonts w:ascii="Arial Narrow" w:hAnsi="Arial Narrow"/>
                <w:b/>
                <w:bCs/>
                <w:color w:val="000000"/>
                <w:kern w:val="24"/>
                <w:sz w:val="20"/>
                <w:szCs w:val="20"/>
              </w:rPr>
            </w:pPr>
            <w:r w:rsidRPr="000215CE">
              <w:rPr>
                <w:sz w:val="20"/>
                <w:szCs w:val="20"/>
              </w:rPr>
              <w:t>Peso específico relativo(Gs)</w:t>
            </w:r>
          </w:p>
        </w:tc>
        <w:tc>
          <w:tcPr>
            <w:tcW w:w="4327" w:type="dxa"/>
            <w:gridSpan w:val="2"/>
          </w:tcPr>
          <w:p w:rsidR="00863B90" w:rsidRPr="000215CE" w:rsidRDefault="00863B90" w:rsidP="00250CFE">
            <w:pPr>
              <w:pStyle w:val="NormalWeb"/>
              <w:spacing w:before="0" w:beforeAutospacing="0" w:after="0" w:afterAutospacing="0" w:line="240" w:lineRule="atLeast"/>
              <w:jc w:val="center"/>
              <w:rPr>
                <w:sz w:val="20"/>
                <w:szCs w:val="20"/>
              </w:rPr>
            </w:pPr>
            <w:r>
              <w:rPr>
                <w:sz w:val="20"/>
                <w:szCs w:val="20"/>
              </w:rPr>
              <w:t>Método de Clasificación</w:t>
            </w:r>
          </w:p>
        </w:tc>
      </w:tr>
      <w:tr w:rsidR="00863B90" w:rsidRPr="00E37435" w:rsidTr="00863B90">
        <w:trPr>
          <w:trHeight w:val="326"/>
          <w:jc w:val="center"/>
        </w:trPr>
        <w:tc>
          <w:tcPr>
            <w:tcW w:w="774" w:type="dxa"/>
            <w:vMerge/>
            <w:vAlign w:val="center"/>
          </w:tcPr>
          <w:p w:rsidR="00863B90" w:rsidRPr="000215CE" w:rsidRDefault="00863B90" w:rsidP="00250CFE">
            <w:pPr>
              <w:pStyle w:val="NormalWeb"/>
              <w:spacing w:before="0" w:beforeAutospacing="0" w:after="0" w:afterAutospacing="0" w:line="240" w:lineRule="atLeast"/>
              <w:jc w:val="center"/>
              <w:rPr>
                <w:sz w:val="20"/>
                <w:szCs w:val="20"/>
              </w:rPr>
            </w:pPr>
          </w:p>
        </w:tc>
        <w:tc>
          <w:tcPr>
            <w:tcW w:w="774" w:type="dxa"/>
            <w:vMerge/>
            <w:vAlign w:val="center"/>
          </w:tcPr>
          <w:p w:rsidR="00863B90" w:rsidRPr="000215CE" w:rsidRDefault="00863B90" w:rsidP="00250CFE">
            <w:pPr>
              <w:pStyle w:val="NormalWeb"/>
              <w:spacing w:before="0" w:beforeAutospacing="0" w:after="0" w:afterAutospacing="0" w:line="240" w:lineRule="atLeast"/>
              <w:jc w:val="center"/>
              <w:rPr>
                <w:sz w:val="20"/>
                <w:szCs w:val="20"/>
              </w:rPr>
            </w:pPr>
          </w:p>
        </w:tc>
        <w:tc>
          <w:tcPr>
            <w:tcW w:w="1018" w:type="dxa"/>
            <w:vMerge/>
            <w:vAlign w:val="center"/>
          </w:tcPr>
          <w:p w:rsidR="00863B90" w:rsidRPr="000215CE" w:rsidRDefault="00863B90" w:rsidP="00250CFE">
            <w:pPr>
              <w:pStyle w:val="NormalWeb"/>
              <w:spacing w:before="0" w:beforeAutospacing="0" w:after="0" w:afterAutospacing="0" w:line="240" w:lineRule="atLeast"/>
              <w:jc w:val="center"/>
              <w:rPr>
                <w:sz w:val="20"/>
                <w:szCs w:val="20"/>
              </w:rPr>
            </w:pPr>
          </w:p>
        </w:tc>
        <w:tc>
          <w:tcPr>
            <w:tcW w:w="1751" w:type="dxa"/>
            <w:vMerge/>
            <w:vAlign w:val="center"/>
          </w:tcPr>
          <w:p w:rsidR="00863B90" w:rsidRPr="000215CE" w:rsidRDefault="00863B90" w:rsidP="00250CFE">
            <w:pPr>
              <w:pStyle w:val="NormalWeb"/>
              <w:spacing w:before="0" w:beforeAutospacing="0" w:after="0" w:afterAutospacing="0" w:line="240" w:lineRule="atLeast"/>
              <w:jc w:val="center"/>
              <w:rPr>
                <w:sz w:val="20"/>
                <w:szCs w:val="20"/>
              </w:rPr>
            </w:pPr>
          </w:p>
        </w:tc>
        <w:tc>
          <w:tcPr>
            <w:tcW w:w="2145" w:type="dxa"/>
          </w:tcPr>
          <w:p w:rsidR="00863B90" w:rsidRPr="000215CE" w:rsidRDefault="00863B90" w:rsidP="00250CFE">
            <w:pPr>
              <w:pStyle w:val="NormalWeb"/>
              <w:spacing w:before="0" w:beforeAutospacing="0" w:after="0" w:afterAutospacing="0" w:line="240" w:lineRule="atLeast"/>
              <w:jc w:val="center"/>
              <w:rPr>
                <w:sz w:val="20"/>
                <w:szCs w:val="20"/>
              </w:rPr>
            </w:pPr>
            <w:r>
              <w:rPr>
                <w:sz w:val="20"/>
                <w:szCs w:val="20"/>
              </w:rPr>
              <w:t>SUCS</w:t>
            </w:r>
          </w:p>
        </w:tc>
        <w:tc>
          <w:tcPr>
            <w:tcW w:w="2182" w:type="dxa"/>
          </w:tcPr>
          <w:p w:rsidR="00863B90" w:rsidRPr="000215CE" w:rsidRDefault="00863B90" w:rsidP="00250CFE">
            <w:pPr>
              <w:pStyle w:val="NormalWeb"/>
              <w:spacing w:before="0" w:beforeAutospacing="0" w:after="0" w:afterAutospacing="0" w:line="240" w:lineRule="atLeast"/>
              <w:jc w:val="center"/>
              <w:rPr>
                <w:sz w:val="20"/>
                <w:szCs w:val="20"/>
              </w:rPr>
            </w:pPr>
            <w:ins w:id="32" w:author="LM-Cordero" w:date="2017-03-17T19:38:00Z">
              <w:r w:rsidRPr="00863B90">
                <w:rPr>
                  <w:sz w:val="20"/>
                  <w:szCs w:val="20"/>
                  <w:lang w:val="es-MX"/>
                  <w:rPrChange w:id="33" w:author="LM-Cordero" w:date="2017-03-17T19:39:00Z">
                    <w:rPr>
                      <w:rFonts w:cs="Arial"/>
                      <w:color w:val="000000"/>
                    </w:rPr>
                  </w:rPrChange>
                </w:rPr>
                <w:t>AASHTO</w:t>
              </w:r>
            </w:ins>
          </w:p>
        </w:tc>
      </w:tr>
      <w:tr w:rsidR="00863B90" w:rsidRPr="00E37435" w:rsidTr="00863B90">
        <w:trPr>
          <w:trHeight w:val="380"/>
          <w:jc w:val="center"/>
        </w:trPr>
        <w:tc>
          <w:tcPr>
            <w:tcW w:w="774" w:type="dxa"/>
            <w:vAlign w:val="center"/>
          </w:tcPr>
          <w:p w:rsidR="00863B90" w:rsidRPr="00E37435" w:rsidRDefault="00863B90" w:rsidP="00250CFE">
            <w:pPr>
              <w:pStyle w:val="NormalWeb"/>
              <w:spacing w:before="0" w:beforeAutospacing="0" w:after="0" w:afterAutospacing="0" w:line="240" w:lineRule="atLeast"/>
              <w:jc w:val="center"/>
              <w:rPr>
                <w:rFonts w:ascii="Arial Narrow" w:hAnsi="Arial Narrow"/>
                <w:b/>
                <w:bCs/>
                <w:color w:val="000000"/>
                <w:kern w:val="24"/>
                <w:sz w:val="20"/>
                <w:szCs w:val="20"/>
              </w:rPr>
            </w:pPr>
            <w:r>
              <w:rPr>
                <w:sz w:val="20"/>
                <w:szCs w:val="20"/>
              </w:rPr>
              <w:t>93</w:t>
            </w:r>
          </w:p>
        </w:tc>
        <w:tc>
          <w:tcPr>
            <w:tcW w:w="774" w:type="dxa"/>
            <w:vAlign w:val="center"/>
          </w:tcPr>
          <w:p w:rsidR="00863B90" w:rsidRPr="00E37435" w:rsidRDefault="00863B90" w:rsidP="00250CFE">
            <w:pPr>
              <w:pStyle w:val="NormalWeb"/>
              <w:spacing w:before="0" w:beforeAutospacing="0" w:after="0" w:afterAutospacing="0" w:line="240" w:lineRule="atLeast"/>
              <w:jc w:val="center"/>
              <w:rPr>
                <w:rFonts w:ascii="Arial Narrow" w:hAnsi="Arial Narrow"/>
                <w:b/>
                <w:bCs/>
                <w:color w:val="000000"/>
                <w:kern w:val="24"/>
                <w:sz w:val="20"/>
                <w:szCs w:val="20"/>
              </w:rPr>
            </w:pPr>
            <w:r>
              <w:rPr>
                <w:sz w:val="20"/>
                <w:szCs w:val="20"/>
              </w:rPr>
              <w:t>29</w:t>
            </w:r>
          </w:p>
        </w:tc>
        <w:tc>
          <w:tcPr>
            <w:tcW w:w="1018" w:type="dxa"/>
            <w:vAlign w:val="center"/>
          </w:tcPr>
          <w:p w:rsidR="00863B90" w:rsidRPr="00E37435" w:rsidRDefault="00863B90" w:rsidP="00250CFE">
            <w:pPr>
              <w:pStyle w:val="NormalWeb"/>
              <w:spacing w:before="0" w:beforeAutospacing="0" w:after="0" w:afterAutospacing="0" w:line="240" w:lineRule="atLeast"/>
              <w:jc w:val="center"/>
              <w:rPr>
                <w:rFonts w:ascii="Arial Narrow" w:hAnsi="Arial Narrow"/>
                <w:b/>
                <w:bCs/>
                <w:color w:val="000000"/>
                <w:kern w:val="24"/>
                <w:sz w:val="20"/>
                <w:szCs w:val="20"/>
              </w:rPr>
            </w:pPr>
            <w:r>
              <w:rPr>
                <w:sz w:val="20"/>
                <w:szCs w:val="20"/>
              </w:rPr>
              <w:t>64</w:t>
            </w:r>
          </w:p>
        </w:tc>
        <w:tc>
          <w:tcPr>
            <w:tcW w:w="1751" w:type="dxa"/>
            <w:vAlign w:val="center"/>
          </w:tcPr>
          <w:p w:rsidR="00863B90" w:rsidRPr="00E37435" w:rsidRDefault="00863B90" w:rsidP="004E50AD">
            <w:pPr>
              <w:pStyle w:val="NormalWeb"/>
              <w:spacing w:before="0" w:beforeAutospacing="0" w:after="0" w:afterAutospacing="0" w:line="240" w:lineRule="atLeast"/>
              <w:jc w:val="center"/>
              <w:rPr>
                <w:rFonts w:ascii="Arial Narrow" w:hAnsi="Arial Narrow"/>
                <w:b/>
                <w:bCs/>
                <w:color w:val="000000"/>
                <w:kern w:val="24"/>
                <w:sz w:val="20"/>
                <w:szCs w:val="20"/>
              </w:rPr>
            </w:pPr>
            <w:r w:rsidRPr="000215CE">
              <w:rPr>
                <w:sz w:val="20"/>
                <w:szCs w:val="20"/>
              </w:rPr>
              <w:t>2,</w:t>
            </w:r>
            <w:r>
              <w:rPr>
                <w:sz w:val="20"/>
                <w:szCs w:val="20"/>
              </w:rPr>
              <w:t>6</w:t>
            </w:r>
          </w:p>
        </w:tc>
        <w:tc>
          <w:tcPr>
            <w:tcW w:w="2145" w:type="dxa"/>
          </w:tcPr>
          <w:p w:rsidR="00863B90" w:rsidRPr="000215CE" w:rsidRDefault="00863B90" w:rsidP="004E50AD">
            <w:pPr>
              <w:pStyle w:val="NormalWeb"/>
              <w:spacing w:before="0" w:beforeAutospacing="0" w:after="0" w:afterAutospacing="0" w:line="240" w:lineRule="atLeast"/>
              <w:jc w:val="center"/>
              <w:rPr>
                <w:sz w:val="20"/>
                <w:szCs w:val="20"/>
              </w:rPr>
            </w:pPr>
            <w:r>
              <w:rPr>
                <w:sz w:val="20"/>
                <w:szCs w:val="20"/>
              </w:rPr>
              <w:t>CH (Arcilla Alta Compresibilidad)</w:t>
            </w:r>
          </w:p>
        </w:tc>
        <w:tc>
          <w:tcPr>
            <w:tcW w:w="2182" w:type="dxa"/>
          </w:tcPr>
          <w:p w:rsidR="00863B90" w:rsidRPr="000215CE" w:rsidRDefault="00863B90" w:rsidP="004E50AD">
            <w:pPr>
              <w:pStyle w:val="NormalWeb"/>
              <w:spacing w:before="0" w:beforeAutospacing="0" w:after="0" w:afterAutospacing="0" w:line="240" w:lineRule="atLeast"/>
              <w:jc w:val="center"/>
              <w:rPr>
                <w:sz w:val="20"/>
                <w:szCs w:val="20"/>
              </w:rPr>
            </w:pPr>
            <w:r>
              <w:rPr>
                <w:sz w:val="20"/>
                <w:szCs w:val="20"/>
              </w:rPr>
              <w:t>A-7-6 (82)</w:t>
            </w:r>
          </w:p>
        </w:tc>
      </w:tr>
    </w:tbl>
    <w:p w:rsidR="00D24410" w:rsidRDefault="00D24410" w:rsidP="00D24410">
      <w:pPr>
        <w:spacing w:line="240" w:lineRule="auto"/>
        <w:jc w:val="both"/>
        <w:rPr>
          <w:rFonts w:ascii="Times New Roman" w:hAnsi="Times New Roman" w:cs="Times New Roman"/>
          <w:b/>
          <w:sz w:val="24"/>
          <w:szCs w:val="24"/>
        </w:rPr>
      </w:pPr>
    </w:p>
    <w:p w:rsidR="00240625" w:rsidRDefault="00240625" w:rsidP="00526549">
      <w:pPr>
        <w:spacing w:line="360" w:lineRule="auto"/>
        <w:jc w:val="both"/>
        <w:rPr>
          <w:rFonts w:ascii="Times New Roman" w:hAnsi="Times New Roman" w:cs="Times New Roman"/>
          <w:b/>
          <w:sz w:val="24"/>
          <w:szCs w:val="24"/>
        </w:rPr>
      </w:pPr>
      <w:r w:rsidRPr="00240625">
        <w:rPr>
          <w:rFonts w:ascii="Times New Roman" w:hAnsi="Times New Roman" w:cs="Times New Roman"/>
          <w:b/>
          <w:sz w:val="24"/>
          <w:szCs w:val="24"/>
        </w:rPr>
        <w:t xml:space="preserve">Ensayo de compactación </w:t>
      </w:r>
    </w:p>
    <w:p w:rsidR="00240625" w:rsidRDefault="00240625" w:rsidP="00526549">
      <w:pPr>
        <w:spacing w:line="360" w:lineRule="auto"/>
        <w:jc w:val="both"/>
        <w:rPr>
          <w:rFonts w:ascii="Times New Roman" w:hAnsi="Times New Roman" w:cs="Times New Roman"/>
          <w:sz w:val="24"/>
          <w:szCs w:val="24"/>
        </w:rPr>
      </w:pPr>
      <w:r w:rsidRPr="00240625">
        <w:rPr>
          <w:rFonts w:ascii="Times New Roman" w:hAnsi="Times New Roman" w:cs="Times New Roman"/>
          <w:sz w:val="24"/>
          <w:szCs w:val="24"/>
        </w:rPr>
        <w:t>El ensayo se efectuó bajo las exigencias de la norma cubana</w:t>
      </w:r>
      <w:r>
        <w:rPr>
          <w:rFonts w:ascii="Times New Roman" w:hAnsi="Times New Roman" w:cs="Times New Roman"/>
          <w:sz w:val="24"/>
          <w:szCs w:val="24"/>
        </w:rPr>
        <w:t xml:space="preserve"> </w:t>
      </w:r>
      <w:r w:rsidRPr="00240625">
        <w:rPr>
          <w:rFonts w:ascii="Times New Roman" w:hAnsi="Times New Roman" w:cs="Times New Roman"/>
          <w:b/>
          <w:sz w:val="24"/>
          <w:szCs w:val="24"/>
        </w:rPr>
        <w:fldChar w:fldCharType="begin"/>
      </w:r>
      <w:r w:rsidRPr="00240625">
        <w:rPr>
          <w:rFonts w:ascii="Times New Roman" w:hAnsi="Times New Roman" w:cs="Times New Roman"/>
          <w:b/>
          <w:sz w:val="24"/>
          <w:szCs w:val="24"/>
        </w:rPr>
        <w:instrText xml:space="preserve"> ADDIN EN.CITE &lt;EndNote&gt;&lt;Cite&gt;&lt;Author&gt;NC-54-141&lt;/Author&gt;&lt;Year&gt;1978&lt;/Year&gt;&lt;RecNum&gt;203&lt;/RecNum&gt;&lt;DisplayText&gt;(NC-54-141, 1978)&lt;/DisplayText&gt;&lt;record&gt;&lt;rec-number&gt;203&lt;/rec-number&gt;&lt;foreign-keys&gt;&lt;key app="EN" db-id="sarvvtrzept2waewe5z5twv8evtzfweszt0z"&gt;203&lt;/key&gt;&lt;/foreign-keys&gt;&lt;ref-type name="Standard"&gt;58&lt;/ref-type&gt;&lt;contributors&gt;&lt;authors&gt;&lt;author&gt;NC-54-141&lt;/author&gt;&lt;/authors&gt;&lt;/contributors&gt;&lt;titles&gt;&lt;title&gt;Proctor Estándar y Proctor Modificado&lt;/title&gt;&lt;secondary-title&gt;Geotecnia&lt;/secondary-title&gt;&lt;/titles&gt;&lt;dates&gt;&lt;year&gt;1978&lt;/year&gt;&lt;/dates&gt;&lt;pub-location&gt;Cuba&lt;/pub-location&gt;&lt;publisher&gt;Oficina Nacional de Normalización.&lt;/publisher&gt;&lt;urls&gt;&lt;/urls&gt;&lt;/record&gt;&lt;/Cite&gt;&lt;/EndNote&gt;</w:instrText>
      </w:r>
      <w:r w:rsidRPr="00240625">
        <w:rPr>
          <w:rFonts w:ascii="Times New Roman" w:hAnsi="Times New Roman" w:cs="Times New Roman"/>
          <w:b/>
          <w:sz w:val="24"/>
          <w:szCs w:val="24"/>
        </w:rPr>
        <w:fldChar w:fldCharType="separate"/>
      </w:r>
      <w:r w:rsidRPr="00240625">
        <w:rPr>
          <w:rFonts w:ascii="Times New Roman" w:hAnsi="Times New Roman" w:cs="Times New Roman"/>
          <w:b/>
          <w:noProof/>
          <w:sz w:val="24"/>
          <w:szCs w:val="24"/>
        </w:rPr>
        <w:t>(</w:t>
      </w:r>
      <w:hyperlink w:anchor="_ENREF_7" w:tooltip="NC-54-141, 1978 #203" w:history="1">
        <w:r w:rsidR="00FC6210" w:rsidRPr="00240625">
          <w:rPr>
            <w:rFonts w:ascii="Times New Roman" w:hAnsi="Times New Roman" w:cs="Times New Roman"/>
            <w:b/>
            <w:noProof/>
            <w:sz w:val="24"/>
            <w:szCs w:val="24"/>
          </w:rPr>
          <w:t>NC-54-141, 1978</w:t>
        </w:r>
      </w:hyperlink>
      <w:r w:rsidRPr="00240625">
        <w:rPr>
          <w:rFonts w:ascii="Times New Roman" w:hAnsi="Times New Roman" w:cs="Times New Roman"/>
          <w:b/>
          <w:noProof/>
          <w:sz w:val="24"/>
          <w:szCs w:val="24"/>
        </w:rPr>
        <w:t>)</w:t>
      </w:r>
      <w:r w:rsidRPr="00240625">
        <w:rPr>
          <w:rFonts w:ascii="Times New Roman" w:hAnsi="Times New Roman" w:cs="Times New Roman"/>
          <w:b/>
          <w:sz w:val="24"/>
          <w:szCs w:val="24"/>
        </w:rPr>
        <w:fldChar w:fldCharType="end"/>
      </w:r>
      <w:r w:rsidR="005066C2" w:rsidRPr="005066C2">
        <w:rPr>
          <w:rStyle w:val="EstiloTimesNewRoman"/>
        </w:rPr>
        <w:t xml:space="preserve"> </w:t>
      </w:r>
      <w:r w:rsidR="005066C2" w:rsidRPr="005066C2">
        <w:rPr>
          <w:rFonts w:ascii="Times New Roman" w:hAnsi="Times New Roman" w:cs="Times New Roman"/>
          <w:sz w:val="24"/>
          <w:szCs w:val="24"/>
        </w:rPr>
        <w:t xml:space="preserve">correspondiente a: “Geotecnia. Proctor Estándar y Proctor Modificado”. Los resultados se presentan a continuación en la </w:t>
      </w:r>
      <w:r w:rsidR="00B64F6D">
        <w:rPr>
          <w:rFonts w:ascii="Times New Roman" w:hAnsi="Times New Roman" w:cs="Times New Roman"/>
          <w:sz w:val="24"/>
          <w:szCs w:val="24"/>
        </w:rPr>
        <w:t>F</w:t>
      </w:r>
      <w:r w:rsidR="005066C2" w:rsidRPr="005066C2">
        <w:rPr>
          <w:rFonts w:ascii="Times New Roman" w:hAnsi="Times New Roman" w:cs="Times New Roman"/>
          <w:sz w:val="24"/>
          <w:szCs w:val="24"/>
        </w:rPr>
        <w:t xml:space="preserve">igura </w:t>
      </w:r>
      <w:r w:rsidR="005066C2">
        <w:rPr>
          <w:rFonts w:ascii="Times New Roman" w:hAnsi="Times New Roman" w:cs="Times New Roman"/>
          <w:sz w:val="24"/>
          <w:szCs w:val="24"/>
        </w:rPr>
        <w:t>2</w:t>
      </w:r>
      <w:r w:rsidR="005066C2" w:rsidRPr="005066C2">
        <w:rPr>
          <w:rFonts w:ascii="Times New Roman" w:hAnsi="Times New Roman" w:cs="Times New Roman"/>
          <w:sz w:val="24"/>
          <w:szCs w:val="24"/>
        </w:rPr>
        <w:t>.</w:t>
      </w:r>
    </w:p>
    <w:p w:rsidR="00F75060" w:rsidRPr="000E2C45" w:rsidRDefault="00B64F6D" w:rsidP="00F75060">
      <w:pPr>
        <w:numPr>
          <w:ilvl w:val="12"/>
          <w:numId w:val="0"/>
        </w:numPr>
        <w:jc w:val="center"/>
        <w:rPr>
          <w:rStyle w:val="EstiloTimesNewRoman"/>
          <w:sz w:val="20"/>
          <w:szCs w:val="20"/>
        </w:rPr>
      </w:pPr>
      <w:r>
        <w:rPr>
          <w:rFonts w:ascii="Times New Roman" w:hAnsi="Times New Roman"/>
          <w:b/>
          <w:noProof/>
          <w:sz w:val="20"/>
          <w:szCs w:val="20"/>
          <w:lang w:eastAsia="es-ES"/>
        </w:rPr>
        <mc:AlternateContent>
          <mc:Choice Requires="wps">
            <w:drawing>
              <wp:anchor distT="0" distB="0" distL="114300" distR="114300" simplePos="0" relativeHeight="251655680" behindDoc="0" locked="0" layoutInCell="1" allowOverlap="1">
                <wp:simplePos x="0" y="0"/>
                <wp:positionH relativeFrom="column">
                  <wp:posOffset>2501265</wp:posOffset>
                </wp:positionH>
                <wp:positionV relativeFrom="paragraph">
                  <wp:posOffset>74295</wp:posOffset>
                </wp:positionV>
                <wp:extent cx="1581150" cy="723900"/>
                <wp:effectExtent l="0" t="0" r="0" b="0"/>
                <wp:wrapNone/>
                <wp:docPr id="23" name="Cuadro de texto 23"/>
                <wp:cNvGraphicFramePr/>
                <a:graphic xmlns:a="http://schemas.openxmlformats.org/drawingml/2006/main">
                  <a:graphicData uri="http://schemas.microsoft.com/office/word/2010/wordprocessingShape">
                    <wps:wsp>
                      <wps:cNvSpPr txBox="1"/>
                      <wps:spPr>
                        <a:xfrm>
                          <a:off x="0" y="0"/>
                          <a:ext cx="1581150" cy="723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44ECA" w:rsidRPr="00B04695" w:rsidRDefault="00044ECA" w:rsidP="00B64F6D">
                            <w:pPr>
                              <w:jc w:val="center"/>
                              <w:rPr>
                                <w:rFonts w:ascii="Times New Roman" w:eastAsia="Calibri" w:hAnsi="Times New Roman" w:cs="Times New Roman"/>
                                <w:szCs w:val="20"/>
                              </w:rPr>
                            </w:pPr>
                            <w:ins w:id="34" w:author="LM-Cordero" w:date="2017-03-17T19:38:00Z">
                              <w:r w:rsidRPr="00B04695">
                                <w:rPr>
                                  <w:rFonts w:ascii="Times New Roman" w:eastAsia="Calibri" w:hAnsi="Times New Roman" w:cs="Times New Roman"/>
                                  <w:sz w:val="28"/>
                                  <w:szCs w:val="20"/>
                                  <w:rPrChange w:id="35" w:author="maricela" w:date="2017-06-19T13:45:00Z">
                                    <w:rPr>
                                      <w:rFonts w:eastAsia="Times New Roman" w:cs="Arial"/>
                                      <w:color w:val="000000"/>
                                      <w:sz w:val="24"/>
                                      <w:szCs w:val="24"/>
                                    </w:rPr>
                                  </w:rPrChange>
                                </w:rPr>
                                <w:t>ω</w:t>
                              </w:r>
                              <w:r w:rsidRPr="00B04695">
                                <w:rPr>
                                  <w:rFonts w:ascii="Times New Roman" w:eastAsia="Calibri" w:hAnsi="Times New Roman" w:cs="Times New Roman"/>
                                  <w:sz w:val="28"/>
                                  <w:szCs w:val="20"/>
                                  <w:vertAlign w:val="subscript"/>
                                  <w:rPrChange w:id="36" w:author="maricela" w:date="2017-06-19T13:45:00Z">
                                    <w:rPr>
                                      <w:rFonts w:eastAsia="Times New Roman" w:cs="Arial"/>
                                      <w:color w:val="000000"/>
                                      <w:sz w:val="24"/>
                                      <w:szCs w:val="24"/>
                                    </w:rPr>
                                  </w:rPrChange>
                                </w:rPr>
                                <w:t>óptima</w:t>
                              </w:r>
                            </w:ins>
                            <w:r w:rsidRPr="00B04695">
                              <w:rPr>
                                <w:rFonts w:ascii="Times New Roman" w:eastAsia="Calibri" w:hAnsi="Times New Roman" w:cs="Times New Roman"/>
                                <w:sz w:val="24"/>
                                <w:szCs w:val="20"/>
                                <w:vertAlign w:val="subscript"/>
                              </w:rPr>
                              <w:t xml:space="preserve"> </w:t>
                            </w:r>
                            <w:r w:rsidRPr="00B04695">
                              <w:rPr>
                                <w:rFonts w:ascii="Times New Roman" w:eastAsia="Calibri" w:hAnsi="Times New Roman" w:cs="Times New Roman"/>
                                <w:sz w:val="24"/>
                                <w:szCs w:val="20"/>
                              </w:rPr>
                              <w:t>=</w:t>
                            </w:r>
                            <w:r w:rsidRPr="00B04695">
                              <w:rPr>
                                <w:rFonts w:ascii="Times New Roman" w:eastAsia="Calibri" w:hAnsi="Times New Roman" w:cs="Times New Roman"/>
                                <w:szCs w:val="20"/>
                              </w:rPr>
                              <w:t>23,5%</w:t>
                            </w:r>
                          </w:p>
                          <w:p w:rsidR="00044ECA" w:rsidRPr="00B04695" w:rsidRDefault="00044ECA" w:rsidP="00B64F6D">
                            <w:pPr>
                              <w:jc w:val="center"/>
                              <w:rPr>
                                <w:rFonts w:ascii="Times New Roman" w:eastAsia="Calibri" w:hAnsi="Times New Roman" w:cs="Times New Roman"/>
                                <w:szCs w:val="20"/>
                              </w:rPr>
                            </w:pPr>
                            <w:r w:rsidRPr="00B04695">
                              <w:rPr>
                                <w:rFonts w:ascii="Times New Roman" w:eastAsia="Calibri" w:hAnsi="Times New Roman" w:cs="Times New Roman"/>
                                <w:sz w:val="28"/>
                                <w:szCs w:val="20"/>
                              </w:rPr>
                              <w:t>Ɣ</w:t>
                            </w:r>
                            <w:r w:rsidRPr="00B04695">
                              <w:rPr>
                                <w:rFonts w:ascii="Times New Roman" w:eastAsia="Calibri" w:hAnsi="Times New Roman" w:cs="Times New Roman"/>
                                <w:sz w:val="28"/>
                                <w:szCs w:val="20"/>
                                <w:vertAlign w:val="subscript"/>
                              </w:rPr>
                              <w:t>dmáx</w:t>
                            </w:r>
                            <w:r w:rsidRPr="00B04695">
                              <w:rPr>
                                <w:rFonts w:ascii="Times New Roman" w:eastAsia="Calibri" w:hAnsi="Times New Roman" w:cs="Times New Roman"/>
                                <w:sz w:val="24"/>
                                <w:szCs w:val="20"/>
                                <w:vertAlign w:val="subscript"/>
                              </w:rPr>
                              <w:t xml:space="preserve"> </w:t>
                            </w:r>
                            <w:r w:rsidRPr="00B04695">
                              <w:rPr>
                                <w:rFonts w:ascii="Times New Roman" w:eastAsia="Calibri" w:hAnsi="Times New Roman" w:cs="Times New Roman"/>
                                <w:sz w:val="24"/>
                                <w:szCs w:val="20"/>
                              </w:rPr>
                              <w:t xml:space="preserve">= </w:t>
                            </w:r>
                            <w:r w:rsidRPr="00B04695">
                              <w:rPr>
                                <w:rFonts w:ascii="Times New Roman" w:eastAsia="Calibri" w:hAnsi="Times New Roman" w:cs="Times New Roman"/>
                                <w:szCs w:val="20"/>
                              </w:rPr>
                              <w:t>12,5 kN/m</w:t>
                            </w:r>
                            <w:r w:rsidRPr="00B04695">
                              <w:rPr>
                                <w:rFonts w:ascii="Times New Roman" w:eastAsia="Calibri" w:hAnsi="Times New Roman" w:cs="Times New Roman"/>
                                <w:szCs w:val="20"/>
                                <w:vertAlign w:val="superscript"/>
                              </w:rPr>
                              <w:t>3</w:t>
                            </w:r>
                          </w:p>
                          <w:p w:rsidR="00044ECA" w:rsidRDefault="00044E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3" o:spid="_x0000_s1026" type="#_x0000_t202" style="position:absolute;left:0;text-align:left;margin-left:196.95pt;margin-top:5.85pt;width:124.5pt;height:5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sb6ggIAAGsFAAAOAAAAZHJzL2Uyb0RvYy54bWysVEtv2zAMvg/YfxB0X52k76BOkaXoMKBo&#10;i7VDz4osNcYkUaOU2NmvLyXbadbt0mEXmxI/Uvz4urhsrWEbhaEGV/LxwYgz5SRUtXsu+ffH609n&#10;nIUoXCUMOFXyrQr8cvbxw0Xjp2oCKzCVQkZOXJg2vuSrGP20KIJcKSvCAXjlSKkBrYh0xOeiQtGQ&#10;d2uKyWh0UjSAlUeQKgS6veqUfJb9a61kvNM6qMhMySm2mL+Yv8v0LWYXYvqMwq9q2Ych/iEKK2pH&#10;j+5cXYko2BrrP1zZWiIE0PFAgi1A61qqzIHYjEdv2DyshFeZCyUn+F2awv9zK28398jqquSTQ86c&#10;sFSjxVpUCKxSLKo2AiMNpanxYUroB0/42H6Glso93Ae6TOxbjTb9iRcjPSV8u0syuWIyGR2fjcfH&#10;pJKkO50cno9yFYpXa48hflFgWRJKjlTEnFuxuQmRIiHoAEmPObiujcmFNI41JT85JPe/acjCuHSj&#10;ckv0bhKjLvIsxa1RCWPcN6UpJZlAusjNqBYG2UZQGwkplYuZe/ZL6ITSFMR7DHv8a1TvMe54DC+D&#10;iztjWzvAzP5N2NWPIWTd4SmRe7yTGNtl21d6CdWWCo3QTUzw8rqmatyIEO8F0ohQAWns4x19tAHK&#10;OvQSZyvAX3+7T3jqXNJy1tDIlTz8XAtUnJmvjnr6fHx0lGY0H46OTyd0wH3Ncl/j1nYBVI4xLRgv&#10;s5jw0QyiRrBPtB3m6VVSCSfp7ZLHQVzEbhHQdpFqPs8gmkov4o178DK5TtVJvfbYPgn0fUOmqbiF&#10;YTjF9E1fdthk6WC+jqDr3LQpwV1W+8TTROde7rdPWhn754x63ZGzFwAAAP//AwBQSwMEFAAGAAgA&#10;AAAhABSvGxrhAAAACgEAAA8AAABkcnMvZG93bnJldi54bWxMj81OwzAQhO9IvIO1SNyo05T+pXGq&#10;KlKFhOihpRduTrxNosbrELtt4OlZTnDcmU+zM+l6sK24Yu8bRwrGowgEUulMQ5WC4/v2aQHCB01G&#10;t45QwRd6WGf3d6lOjLvRHq+HUAkOIZ9oBXUIXSKlL2u02o9ch8TeyfVWBz77Sppe3zjctjKOopm0&#10;uiH+UOsO8xrL8+FiFbzm253eF7FdfLf5y9tp030eP6ZKPT4MmxWIgEP4g+G3PleHjDsV7kLGi1bB&#10;ZDlZMsrGeA6CgdlzzELBQjydg8xS+X9C9gMAAP//AwBQSwECLQAUAAYACAAAACEAtoM4kv4AAADh&#10;AQAAEwAAAAAAAAAAAAAAAAAAAAAAW0NvbnRlbnRfVHlwZXNdLnhtbFBLAQItABQABgAIAAAAIQA4&#10;/SH/1gAAAJQBAAALAAAAAAAAAAAAAAAAAC8BAABfcmVscy8ucmVsc1BLAQItABQABgAIAAAAIQAY&#10;asb6ggIAAGsFAAAOAAAAAAAAAAAAAAAAAC4CAABkcnMvZTJvRG9jLnhtbFBLAQItABQABgAIAAAA&#10;IQAUrxsa4QAAAAoBAAAPAAAAAAAAAAAAAAAAANwEAABkcnMvZG93bnJldi54bWxQSwUGAAAAAAQA&#10;BADzAAAA6gUAAAAA&#10;" filled="f" stroked="f" strokeweight=".5pt">
                <v:textbox>
                  <w:txbxContent>
                    <w:p w:rsidR="00044ECA" w:rsidRPr="00B04695" w:rsidRDefault="00044ECA" w:rsidP="00B64F6D">
                      <w:pPr>
                        <w:jc w:val="center"/>
                        <w:rPr>
                          <w:rFonts w:ascii="Times New Roman" w:eastAsia="Calibri" w:hAnsi="Times New Roman" w:cs="Times New Roman"/>
                          <w:szCs w:val="20"/>
                        </w:rPr>
                      </w:pPr>
                      <w:ins w:id="37" w:author="LM-Cordero" w:date="2017-03-17T19:38:00Z">
                        <w:r w:rsidRPr="00B04695">
                          <w:rPr>
                            <w:rFonts w:ascii="Times New Roman" w:eastAsia="Calibri" w:hAnsi="Times New Roman" w:cs="Times New Roman"/>
                            <w:sz w:val="28"/>
                            <w:szCs w:val="20"/>
                            <w:rPrChange w:id="38" w:author="maricela" w:date="2017-06-19T13:45:00Z">
                              <w:rPr>
                                <w:rFonts w:eastAsia="Times New Roman" w:cs="Arial"/>
                                <w:color w:val="000000"/>
                                <w:sz w:val="24"/>
                                <w:szCs w:val="24"/>
                              </w:rPr>
                            </w:rPrChange>
                          </w:rPr>
                          <w:t>ω</w:t>
                        </w:r>
                        <w:r w:rsidRPr="00B04695">
                          <w:rPr>
                            <w:rFonts w:ascii="Times New Roman" w:eastAsia="Calibri" w:hAnsi="Times New Roman" w:cs="Times New Roman"/>
                            <w:sz w:val="28"/>
                            <w:szCs w:val="20"/>
                            <w:vertAlign w:val="subscript"/>
                            <w:rPrChange w:id="39" w:author="maricela" w:date="2017-06-19T13:45:00Z">
                              <w:rPr>
                                <w:rFonts w:eastAsia="Times New Roman" w:cs="Arial"/>
                                <w:color w:val="000000"/>
                                <w:sz w:val="24"/>
                                <w:szCs w:val="24"/>
                              </w:rPr>
                            </w:rPrChange>
                          </w:rPr>
                          <w:t>óptima</w:t>
                        </w:r>
                      </w:ins>
                      <w:r w:rsidRPr="00B04695">
                        <w:rPr>
                          <w:rFonts w:ascii="Times New Roman" w:eastAsia="Calibri" w:hAnsi="Times New Roman" w:cs="Times New Roman"/>
                          <w:sz w:val="24"/>
                          <w:szCs w:val="20"/>
                          <w:vertAlign w:val="subscript"/>
                        </w:rPr>
                        <w:t xml:space="preserve"> </w:t>
                      </w:r>
                      <w:r w:rsidRPr="00B04695">
                        <w:rPr>
                          <w:rFonts w:ascii="Times New Roman" w:eastAsia="Calibri" w:hAnsi="Times New Roman" w:cs="Times New Roman"/>
                          <w:sz w:val="24"/>
                          <w:szCs w:val="20"/>
                        </w:rPr>
                        <w:t>=</w:t>
                      </w:r>
                      <w:r w:rsidRPr="00B04695">
                        <w:rPr>
                          <w:rFonts w:ascii="Times New Roman" w:eastAsia="Calibri" w:hAnsi="Times New Roman" w:cs="Times New Roman"/>
                          <w:szCs w:val="20"/>
                        </w:rPr>
                        <w:t>23,5%</w:t>
                      </w:r>
                    </w:p>
                    <w:p w:rsidR="00044ECA" w:rsidRPr="00B04695" w:rsidRDefault="00044ECA" w:rsidP="00B64F6D">
                      <w:pPr>
                        <w:jc w:val="center"/>
                        <w:rPr>
                          <w:rFonts w:ascii="Times New Roman" w:eastAsia="Calibri" w:hAnsi="Times New Roman" w:cs="Times New Roman"/>
                          <w:szCs w:val="20"/>
                        </w:rPr>
                      </w:pPr>
                      <w:r w:rsidRPr="00B04695">
                        <w:rPr>
                          <w:rFonts w:ascii="Times New Roman" w:eastAsia="Calibri" w:hAnsi="Times New Roman" w:cs="Times New Roman"/>
                          <w:sz w:val="28"/>
                          <w:szCs w:val="20"/>
                        </w:rPr>
                        <w:t>Ɣ</w:t>
                      </w:r>
                      <w:r w:rsidRPr="00B04695">
                        <w:rPr>
                          <w:rFonts w:ascii="Times New Roman" w:eastAsia="Calibri" w:hAnsi="Times New Roman" w:cs="Times New Roman"/>
                          <w:sz w:val="28"/>
                          <w:szCs w:val="20"/>
                          <w:vertAlign w:val="subscript"/>
                        </w:rPr>
                        <w:t>dmáx</w:t>
                      </w:r>
                      <w:r w:rsidRPr="00B04695">
                        <w:rPr>
                          <w:rFonts w:ascii="Times New Roman" w:eastAsia="Calibri" w:hAnsi="Times New Roman" w:cs="Times New Roman"/>
                          <w:sz w:val="24"/>
                          <w:szCs w:val="20"/>
                          <w:vertAlign w:val="subscript"/>
                        </w:rPr>
                        <w:t xml:space="preserve"> </w:t>
                      </w:r>
                      <w:r w:rsidRPr="00B04695">
                        <w:rPr>
                          <w:rFonts w:ascii="Times New Roman" w:eastAsia="Calibri" w:hAnsi="Times New Roman" w:cs="Times New Roman"/>
                          <w:sz w:val="24"/>
                          <w:szCs w:val="20"/>
                        </w:rPr>
                        <w:t xml:space="preserve">= </w:t>
                      </w:r>
                      <w:r w:rsidRPr="00B04695">
                        <w:rPr>
                          <w:rFonts w:ascii="Times New Roman" w:eastAsia="Calibri" w:hAnsi="Times New Roman" w:cs="Times New Roman"/>
                          <w:szCs w:val="20"/>
                        </w:rPr>
                        <w:t>12,5 kN/m</w:t>
                      </w:r>
                      <w:r w:rsidRPr="00B04695">
                        <w:rPr>
                          <w:rFonts w:ascii="Times New Roman" w:eastAsia="Calibri" w:hAnsi="Times New Roman" w:cs="Times New Roman"/>
                          <w:szCs w:val="20"/>
                          <w:vertAlign w:val="superscript"/>
                        </w:rPr>
                        <w:t>3</w:t>
                      </w:r>
                    </w:p>
                    <w:p w:rsidR="00044ECA" w:rsidRDefault="00044ECA"/>
                  </w:txbxContent>
                </v:textbox>
              </v:shape>
            </w:pict>
          </mc:Fallback>
        </mc:AlternateContent>
      </w:r>
      <w:r w:rsidR="00F75060" w:rsidRPr="00F75060">
        <w:rPr>
          <w:rStyle w:val="EstiloTimesNewRoman"/>
          <w:b/>
          <w:sz w:val="20"/>
          <w:szCs w:val="20"/>
        </w:rPr>
        <w:t xml:space="preserve"> </w:t>
      </w:r>
      <w:ins w:id="40" w:author="LM-Cordero" w:date="2017-03-17T19:38:00Z">
        <w:r w:rsidRPr="00FD3537">
          <w:rPr>
            <w:rFonts w:eastAsia="Calibri" w:cs="Arial"/>
            <w:noProof/>
            <w:szCs w:val="24"/>
            <w:lang w:eastAsia="es-ES"/>
            <w:rPrChange w:id="41" w:author="LM-Cordero" w:date="2017-03-17T19:39:00Z">
              <w:rPr>
                <w:rFonts w:eastAsia="Calibri" w:cs="Arial"/>
                <w:noProof/>
                <w:sz w:val="24"/>
                <w:szCs w:val="24"/>
                <w:lang w:eastAsia="es-ES"/>
              </w:rPr>
            </w:rPrChange>
          </w:rPr>
          <w:drawing>
            <wp:inline distT="0" distB="0" distL="0" distR="0" wp14:anchorId="6016E7F9" wp14:editId="69CE196A">
              <wp:extent cx="3705225" cy="1676400"/>
              <wp:effectExtent l="0" t="0" r="9525" b="0"/>
              <wp:docPr id="21" name="Gráfico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ins>
    </w:p>
    <w:p w:rsidR="00B64F6D" w:rsidRPr="00B64F6D" w:rsidRDefault="005066C2" w:rsidP="00B64F6D">
      <w:pPr>
        <w:numPr>
          <w:ilvl w:val="12"/>
          <w:numId w:val="0"/>
        </w:numPr>
        <w:jc w:val="center"/>
        <w:rPr>
          <w:ins w:id="42" w:author="LM-Cordero" w:date="2017-03-17T19:38:00Z"/>
          <w:rFonts w:ascii="Times New Roman" w:hAnsi="Times New Roman" w:cs="Times New Roman"/>
          <w:sz w:val="20"/>
          <w:szCs w:val="20"/>
          <w:rPrChange w:id="43" w:author="LM-Cordero" w:date="2017-03-17T19:39:00Z">
            <w:rPr>
              <w:ins w:id="44" w:author="LM-Cordero" w:date="2017-03-17T19:38:00Z"/>
              <w:rFonts w:eastAsia="Calibri" w:cs="Arial"/>
              <w:b/>
              <w:bCs/>
              <w:sz w:val="24"/>
              <w:szCs w:val="24"/>
            </w:rPr>
          </w:rPrChange>
        </w:rPr>
      </w:pPr>
      <w:r>
        <w:rPr>
          <w:rFonts w:ascii="Times New Roman" w:hAnsi="Times New Roman" w:cs="Times New Roman"/>
          <w:b/>
          <w:sz w:val="20"/>
          <w:szCs w:val="20"/>
        </w:rPr>
        <w:t>Figura 2</w:t>
      </w:r>
      <w:r w:rsidRPr="005066C2">
        <w:rPr>
          <w:rFonts w:ascii="Times New Roman" w:hAnsi="Times New Roman" w:cs="Times New Roman"/>
          <w:b/>
          <w:sz w:val="20"/>
          <w:szCs w:val="20"/>
        </w:rPr>
        <w:t>.</w:t>
      </w:r>
      <w:r w:rsidRPr="005066C2">
        <w:rPr>
          <w:rFonts w:ascii="Times New Roman" w:hAnsi="Times New Roman" w:cs="Times New Roman"/>
          <w:sz w:val="20"/>
          <w:szCs w:val="20"/>
        </w:rPr>
        <w:t xml:space="preserve"> </w:t>
      </w:r>
      <w:ins w:id="45" w:author="LM-Cordero" w:date="2017-03-17T19:38:00Z">
        <w:r w:rsidR="00B64F6D" w:rsidRPr="00B64F6D">
          <w:rPr>
            <w:rFonts w:ascii="Times New Roman" w:hAnsi="Times New Roman" w:cs="Times New Roman"/>
            <w:sz w:val="20"/>
            <w:szCs w:val="20"/>
            <w:rPrChange w:id="46" w:author="LM-Cordero" w:date="2017-03-17T19:39:00Z">
              <w:rPr>
                <w:rFonts w:eastAsia="Calibri" w:cs="Arial"/>
                <w:b/>
                <w:bCs/>
                <w:sz w:val="24"/>
                <w:szCs w:val="24"/>
              </w:rPr>
            </w:rPrChange>
          </w:rPr>
          <w:t>Curva</w:t>
        </w:r>
        <w:del w:id="47" w:author="maricela" w:date="2017-06-02T18:10:00Z">
          <w:r w:rsidR="00B64F6D" w:rsidRPr="00B64F6D" w:rsidDel="00E47763">
            <w:rPr>
              <w:rFonts w:ascii="Times New Roman" w:hAnsi="Times New Roman" w:cs="Times New Roman"/>
              <w:sz w:val="20"/>
              <w:szCs w:val="20"/>
              <w:rPrChange w:id="48" w:author="LM-Cordero" w:date="2017-03-17T19:39:00Z">
                <w:rPr>
                  <w:rFonts w:eastAsia="Calibri" w:cs="Arial"/>
                  <w:b/>
                  <w:bCs/>
                  <w:sz w:val="24"/>
                  <w:szCs w:val="24"/>
                </w:rPr>
              </w:rPrChange>
            </w:rPr>
            <w:delText>s</w:delText>
          </w:r>
        </w:del>
        <w:r w:rsidR="00B64F6D" w:rsidRPr="00B64F6D">
          <w:rPr>
            <w:rFonts w:ascii="Times New Roman" w:hAnsi="Times New Roman" w:cs="Times New Roman"/>
            <w:sz w:val="20"/>
            <w:szCs w:val="20"/>
            <w:rPrChange w:id="49" w:author="LM-Cordero" w:date="2017-03-17T19:39:00Z">
              <w:rPr>
                <w:rFonts w:eastAsia="Calibri" w:cs="Arial"/>
                <w:b/>
                <w:bCs/>
                <w:sz w:val="24"/>
                <w:szCs w:val="24"/>
              </w:rPr>
            </w:rPrChange>
          </w:rPr>
          <w:t xml:space="preserve"> de (</w:t>
        </w:r>
        <m:oMath>
          <m:sSub>
            <m:sSubPr>
              <m:ctrlPr>
                <w:rPr>
                  <w:rFonts w:ascii="Cambria Math" w:hAnsi="Cambria Math" w:cs="Times New Roman"/>
                  <w:sz w:val="20"/>
                  <w:szCs w:val="20"/>
                </w:rPr>
              </m:ctrlPr>
            </m:sSubPr>
            <m:e>
              <m:r>
                <w:rPr>
                  <w:rFonts w:ascii="Cambria Math" w:hAnsi="Cambria Math" w:cs="Times New Roman"/>
                  <w:sz w:val="20"/>
                  <w:szCs w:val="20"/>
                </w:rPr>
                <m:t>γ</m:t>
              </m:r>
            </m:e>
            <m:sub>
              <m:r>
                <w:rPr>
                  <w:rFonts w:ascii="Cambria Math" w:hAnsi="Cambria Math" w:cs="Times New Roman"/>
                  <w:sz w:val="20"/>
                  <w:szCs w:val="20"/>
                </w:rPr>
                <m:t>d</m:t>
              </m:r>
            </m:sub>
          </m:sSub>
          <m:r>
            <m:rPr>
              <m:sty m:val="p"/>
            </m:rPr>
            <w:rPr>
              <w:rFonts w:ascii="Cambria Math" w:hAnsi="Cambria Math" w:cs="Times New Roman"/>
              <w:sz w:val="20"/>
              <w:szCs w:val="20"/>
            </w:rPr>
            <m:t xml:space="preserve"> </m:t>
          </m:r>
          <m:r>
            <w:rPr>
              <w:rFonts w:ascii="Cambria Math" w:hAnsi="Cambria Math" w:cs="Times New Roman"/>
              <w:sz w:val="20"/>
              <w:szCs w:val="20"/>
            </w:rPr>
            <m:t>vs</m:t>
          </m:r>
          <m:r>
            <m:rPr>
              <m:sty m:val="p"/>
            </m:rPr>
            <w:rPr>
              <w:rFonts w:ascii="Cambria Math" w:hAnsi="Cambria Math" w:cs="Times New Roman"/>
              <w:sz w:val="20"/>
              <w:szCs w:val="20"/>
            </w:rPr>
            <m:t xml:space="preserve"> </m:t>
          </m:r>
          <m:r>
            <w:rPr>
              <w:rFonts w:ascii="Cambria Math" w:hAnsi="Cambria Math" w:cs="Times New Roman"/>
              <w:sz w:val="20"/>
              <w:szCs w:val="20"/>
            </w:rPr>
            <m:t>ω</m:t>
          </m:r>
          <m:r>
            <m:rPr>
              <m:sty m:val="p"/>
            </m:rPr>
            <w:rPr>
              <w:rFonts w:ascii="Cambria Math" w:hAnsi="Cambria Math" w:cs="Times New Roman"/>
              <w:sz w:val="20"/>
              <w:szCs w:val="20"/>
            </w:rPr>
            <m:t>)</m:t>
          </m:r>
        </m:oMath>
        <w:r w:rsidR="00B64F6D" w:rsidRPr="00B64F6D">
          <w:rPr>
            <w:rFonts w:ascii="Times New Roman" w:hAnsi="Times New Roman" w:cs="Times New Roman"/>
            <w:sz w:val="20"/>
            <w:szCs w:val="20"/>
            <w:rPrChange w:id="50" w:author="LM-Cordero" w:date="2017-03-17T19:39:00Z">
              <w:rPr>
                <w:rFonts w:eastAsia="Calibri" w:cs="Arial"/>
                <w:bCs/>
                <w:sz w:val="24"/>
                <w:szCs w:val="24"/>
              </w:rPr>
            </w:rPrChange>
          </w:rPr>
          <w:t xml:space="preserve"> promedio, para la energía Proctor </w:t>
        </w:r>
      </w:ins>
      <w:ins w:id="51" w:author="Usuario de Windows" w:date="2017-06-17T17:04:00Z">
        <w:r w:rsidR="00B64F6D" w:rsidRPr="00B64F6D">
          <w:rPr>
            <w:rFonts w:ascii="Times New Roman" w:hAnsi="Times New Roman" w:cs="Times New Roman"/>
            <w:sz w:val="20"/>
            <w:szCs w:val="20"/>
          </w:rPr>
          <w:t>E</w:t>
        </w:r>
      </w:ins>
      <w:ins w:id="52" w:author="LM-Cordero" w:date="2017-03-17T19:38:00Z">
        <w:del w:id="53" w:author="Usuario de Windows" w:date="2017-06-17T17:04:00Z">
          <w:r w:rsidR="00B64F6D" w:rsidRPr="00B64F6D" w:rsidDel="00DA3E55">
            <w:rPr>
              <w:rFonts w:ascii="Times New Roman" w:hAnsi="Times New Roman" w:cs="Times New Roman"/>
              <w:sz w:val="20"/>
              <w:szCs w:val="20"/>
              <w:rPrChange w:id="54" w:author="LM-Cordero" w:date="2017-03-17T19:39:00Z">
                <w:rPr>
                  <w:rFonts w:eastAsia="Calibri" w:cs="Arial"/>
                  <w:bCs/>
                  <w:sz w:val="24"/>
                  <w:szCs w:val="24"/>
                </w:rPr>
              </w:rPrChange>
            </w:rPr>
            <w:delText>e</w:delText>
          </w:r>
        </w:del>
        <w:r w:rsidR="00B64F6D" w:rsidRPr="00B64F6D">
          <w:rPr>
            <w:rFonts w:ascii="Times New Roman" w:hAnsi="Times New Roman" w:cs="Times New Roman"/>
            <w:sz w:val="20"/>
            <w:szCs w:val="20"/>
            <w:rPrChange w:id="55" w:author="LM-Cordero" w:date="2017-03-17T19:39:00Z">
              <w:rPr>
                <w:rFonts w:eastAsia="Calibri" w:cs="Arial"/>
                <w:bCs/>
                <w:sz w:val="24"/>
                <w:szCs w:val="24"/>
              </w:rPr>
            </w:rPrChange>
          </w:rPr>
          <w:t>stándar de la</w:t>
        </w:r>
      </w:ins>
      <w:ins w:id="56" w:author="maricela" w:date="2017-06-02T18:11:00Z">
        <w:r w:rsidR="00B64F6D" w:rsidRPr="00B64F6D">
          <w:rPr>
            <w:rFonts w:ascii="Times New Roman" w:hAnsi="Times New Roman" w:cs="Times New Roman"/>
            <w:sz w:val="20"/>
            <w:szCs w:val="20"/>
          </w:rPr>
          <w:t>s</w:t>
        </w:r>
      </w:ins>
      <w:ins w:id="57" w:author="LM-Cordero" w:date="2017-03-17T19:38:00Z">
        <w:del w:id="58" w:author="maricela" w:date="2017-06-02T18:10:00Z">
          <w:r w:rsidR="00B64F6D" w:rsidRPr="00B64F6D" w:rsidDel="00E47763">
            <w:rPr>
              <w:rFonts w:ascii="Times New Roman" w:hAnsi="Times New Roman" w:cs="Times New Roman"/>
              <w:sz w:val="20"/>
              <w:szCs w:val="20"/>
              <w:rPrChange w:id="59" w:author="LM-Cordero" w:date="2017-03-17T19:39:00Z">
                <w:rPr>
                  <w:rFonts w:eastAsia="Calibri" w:cs="Arial"/>
                  <w:bCs/>
                  <w:sz w:val="24"/>
                  <w:szCs w:val="24"/>
                </w:rPr>
              </w:rPrChange>
            </w:rPr>
            <w:delText>s</w:delText>
          </w:r>
        </w:del>
        <w:r w:rsidR="00B64F6D" w:rsidRPr="00B64F6D">
          <w:rPr>
            <w:rFonts w:ascii="Times New Roman" w:hAnsi="Times New Roman" w:cs="Times New Roman"/>
            <w:sz w:val="20"/>
            <w:szCs w:val="20"/>
            <w:rPrChange w:id="60" w:author="LM-Cordero" w:date="2017-03-17T19:39:00Z">
              <w:rPr>
                <w:rFonts w:eastAsia="Calibri" w:cs="Arial"/>
                <w:bCs/>
                <w:sz w:val="24"/>
                <w:szCs w:val="24"/>
              </w:rPr>
            </w:rPrChange>
          </w:rPr>
          <w:t xml:space="preserve"> muestra</w:t>
        </w:r>
      </w:ins>
      <w:ins w:id="61" w:author="maricela" w:date="2017-06-02T18:11:00Z">
        <w:r w:rsidR="00B64F6D" w:rsidRPr="00B64F6D">
          <w:rPr>
            <w:rFonts w:ascii="Times New Roman" w:hAnsi="Times New Roman" w:cs="Times New Roman"/>
            <w:sz w:val="20"/>
            <w:szCs w:val="20"/>
          </w:rPr>
          <w:t>s</w:t>
        </w:r>
      </w:ins>
      <w:ins w:id="62" w:author="LM-Cordero" w:date="2017-03-17T19:38:00Z">
        <w:del w:id="63" w:author="maricela" w:date="2017-06-02T18:10:00Z">
          <w:r w:rsidR="00B64F6D" w:rsidRPr="00B64F6D" w:rsidDel="00E47763">
            <w:rPr>
              <w:rFonts w:ascii="Times New Roman" w:hAnsi="Times New Roman" w:cs="Times New Roman"/>
              <w:sz w:val="20"/>
              <w:szCs w:val="20"/>
              <w:rPrChange w:id="64" w:author="LM-Cordero" w:date="2017-03-17T19:39:00Z">
                <w:rPr>
                  <w:rFonts w:eastAsia="Calibri" w:cs="Arial"/>
                  <w:bCs/>
                  <w:sz w:val="24"/>
                  <w:szCs w:val="24"/>
                </w:rPr>
              </w:rPrChange>
            </w:rPr>
            <w:delText>s</w:delText>
          </w:r>
        </w:del>
        <w:r w:rsidR="00B64F6D" w:rsidRPr="00B64F6D">
          <w:rPr>
            <w:rFonts w:ascii="Times New Roman" w:hAnsi="Times New Roman" w:cs="Times New Roman"/>
            <w:sz w:val="20"/>
            <w:szCs w:val="20"/>
            <w:rPrChange w:id="65" w:author="LM-Cordero" w:date="2017-03-17T19:39:00Z">
              <w:rPr>
                <w:rFonts w:eastAsia="Calibri" w:cs="Arial"/>
                <w:bCs/>
                <w:sz w:val="24"/>
                <w:szCs w:val="24"/>
              </w:rPr>
            </w:rPrChange>
          </w:rPr>
          <w:t xml:space="preserve"> de</w:t>
        </w:r>
      </w:ins>
      <w:ins w:id="66" w:author="maricela" w:date="2017-06-02T18:11:00Z">
        <w:r w:rsidR="00B64F6D" w:rsidRPr="00B64F6D">
          <w:rPr>
            <w:rFonts w:ascii="Times New Roman" w:hAnsi="Times New Roman" w:cs="Times New Roman"/>
            <w:sz w:val="20"/>
            <w:szCs w:val="20"/>
          </w:rPr>
          <w:t>l</w:t>
        </w:r>
      </w:ins>
      <w:ins w:id="67" w:author="LM-Cordero" w:date="2017-03-17T19:38:00Z">
        <w:r w:rsidR="00B64F6D" w:rsidRPr="00B64F6D">
          <w:rPr>
            <w:rFonts w:ascii="Times New Roman" w:hAnsi="Times New Roman" w:cs="Times New Roman"/>
            <w:sz w:val="20"/>
            <w:szCs w:val="20"/>
            <w:rPrChange w:id="68" w:author="LM-Cordero" w:date="2017-03-17T19:39:00Z">
              <w:rPr>
                <w:rFonts w:eastAsia="Calibri" w:cs="Arial"/>
                <w:bCs/>
                <w:sz w:val="24"/>
                <w:szCs w:val="24"/>
              </w:rPr>
            </w:rPrChange>
          </w:rPr>
          <w:t xml:space="preserve"> </w:t>
        </w:r>
        <w:del w:id="69" w:author="maricela" w:date="2017-06-02T18:11:00Z">
          <w:r w:rsidR="00B64F6D" w:rsidRPr="00B64F6D" w:rsidDel="00E47763">
            <w:rPr>
              <w:rFonts w:ascii="Times New Roman" w:hAnsi="Times New Roman" w:cs="Times New Roman"/>
              <w:sz w:val="20"/>
              <w:szCs w:val="20"/>
              <w:rPrChange w:id="70" w:author="LM-Cordero" w:date="2017-03-17T19:39:00Z">
                <w:rPr>
                  <w:rFonts w:eastAsia="Calibri" w:cs="Arial"/>
                  <w:bCs/>
                  <w:sz w:val="24"/>
                  <w:szCs w:val="24"/>
                </w:rPr>
              </w:rPrChange>
            </w:rPr>
            <w:delText xml:space="preserve">los </w:delText>
          </w:r>
        </w:del>
        <w:r w:rsidR="00B64F6D" w:rsidRPr="00B64F6D">
          <w:rPr>
            <w:rFonts w:ascii="Times New Roman" w:hAnsi="Times New Roman" w:cs="Times New Roman"/>
            <w:sz w:val="20"/>
            <w:szCs w:val="20"/>
            <w:rPrChange w:id="71" w:author="LM-Cordero" w:date="2017-03-17T19:39:00Z">
              <w:rPr>
                <w:rFonts w:eastAsia="Calibri" w:cs="Arial"/>
                <w:bCs/>
                <w:sz w:val="24"/>
                <w:szCs w:val="24"/>
              </w:rPr>
            </w:rPrChange>
          </w:rPr>
          <w:t>suelo</w:t>
        </w:r>
      </w:ins>
      <w:ins w:id="72" w:author="maricela" w:date="2017-06-02T18:11:00Z">
        <w:r w:rsidR="00B64F6D" w:rsidRPr="00B64F6D">
          <w:rPr>
            <w:rFonts w:ascii="Times New Roman" w:hAnsi="Times New Roman" w:cs="Times New Roman"/>
            <w:sz w:val="20"/>
            <w:szCs w:val="20"/>
          </w:rPr>
          <w:t xml:space="preserve"> </w:t>
        </w:r>
      </w:ins>
      <w:ins w:id="73" w:author="LM-Cordero" w:date="2017-03-17T19:38:00Z">
        <w:del w:id="74" w:author="maricela" w:date="2017-06-02T18:11:00Z">
          <w:r w:rsidR="00B64F6D" w:rsidRPr="00B64F6D" w:rsidDel="00E47763">
            <w:rPr>
              <w:rFonts w:ascii="Times New Roman" w:hAnsi="Times New Roman" w:cs="Times New Roman"/>
              <w:sz w:val="20"/>
              <w:szCs w:val="20"/>
              <w:rPrChange w:id="75" w:author="LM-Cordero" w:date="2017-03-17T19:39:00Z">
                <w:rPr>
                  <w:rFonts w:eastAsia="Calibri" w:cs="Arial"/>
                  <w:bCs/>
                  <w:sz w:val="24"/>
                  <w:szCs w:val="24"/>
                </w:rPr>
              </w:rPrChange>
            </w:rPr>
            <w:delText xml:space="preserve">s </w:delText>
          </w:r>
        </w:del>
        <w:r w:rsidR="00B64F6D" w:rsidRPr="00B64F6D">
          <w:rPr>
            <w:rFonts w:ascii="Times New Roman" w:hAnsi="Times New Roman" w:cs="Times New Roman"/>
            <w:sz w:val="20"/>
            <w:szCs w:val="20"/>
            <w:rPrChange w:id="76" w:author="LM-Cordero" w:date="2017-03-17T19:39:00Z">
              <w:rPr>
                <w:rFonts w:eastAsia="Calibri" w:cs="Arial"/>
                <w:bCs/>
                <w:sz w:val="24"/>
                <w:szCs w:val="24"/>
              </w:rPr>
            </w:rPrChange>
          </w:rPr>
          <w:t>estudiado</w:t>
        </w:r>
        <w:del w:id="77" w:author="maricela" w:date="2017-06-02T18:11:00Z">
          <w:r w:rsidR="00B64F6D" w:rsidRPr="00B64F6D" w:rsidDel="00E47763">
            <w:rPr>
              <w:rFonts w:ascii="Times New Roman" w:hAnsi="Times New Roman" w:cs="Times New Roman"/>
              <w:sz w:val="20"/>
              <w:szCs w:val="20"/>
              <w:rPrChange w:id="78" w:author="LM-Cordero" w:date="2017-03-17T19:39:00Z">
                <w:rPr>
                  <w:rFonts w:eastAsia="Calibri" w:cs="Arial"/>
                  <w:bCs/>
                  <w:sz w:val="24"/>
                  <w:szCs w:val="24"/>
                </w:rPr>
              </w:rPrChange>
            </w:rPr>
            <w:delText>s.</w:delText>
          </w:r>
        </w:del>
      </w:ins>
    </w:p>
    <w:p w:rsidR="005E7CA4" w:rsidRDefault="005E7CA4" w:rsidP="00B04695">
      <w:pPr>
        <w:numPr>
          <w:ilvl w:val="12"/>
          <w:numId w:val="0"/>
        </w:numPr>
        <w:jc w:val="both"/>
        <w:rPr>
          <w:rFonts w:ascii="Times New Roman" w:hAnsi="Times New Roman" w:cs="Times New Roman"/>
          <w:b/>
          <w:sz w:val="24"/>
          <w:szCs w:val="24"/>
        </w:rPr>
      </w:pPr>
      <w:r>
        <w:rPr>
          <w:rFonts w:ascii="Times New Roman" w:hAnsi="Times New Roman" w:cs="Times New Roman"/>
          <w:b/>
          <w:sz w:val="24"/>
          <w:szCs w:val="24"/>
        </w:rPr>
        <w:t>Empleo de la técnica del papel de filtro para la determinación de la curva característica del suelo</w:t>
      </w:r>
    </w:p>
    <w:p w:rsidR="005E7CA4" w:rsidRPr="00917D4F" w:rsidRDefault="005E7CA4" w:rsidP="00917D4F">
      <w:pPr>
        <w:pStyle w:val="EndNoteBibliography"/>
        <w:spacing w:after="0" w:line="360" w:lineRule="auto"/>
        <w:rPr>
          <w:rFonts w:ascii="Times New Roman" w:hAnsi="Times New Roman" w:cs="Times New Roman"/>
          <w:sz w:val="24"/>
          <w:szCs w:val="24"/>
          <w:lang w:val="es-ES"/>
        </w:rPr>
      </w:pPr>
      <w:r w:rsidRPr="00C97E00">
        <w:rPr>
          <w:rFonts w:ascii="Times New Roman" w:hAnsi="Times New Roman" w:cs="Times New Roman"/>
          <w:sz w:val="24"/>
          <w:szCs w:val="24"/>
          <w:lang w:val="es-ES"/>
        </w:rPr>
        <w:t>Se empleó la técnica del papel de filtro para la determinación de la curva de retención de agua del suelo pues</w:t>
      </w:r>
      <w:r w:rsidR="00D22225">
        <w:rPr>
          <w:rFonts w:ascii="Times New Roman" w:hAnsi="Times New Roman" w:cs="Times New Roman"/>
          <w:sz w:val="24"/>
          <w:szCs w:val="24"/>
          <w:lang w:val="es-ES"/>
        </w:rPr>
        <w:t xml:space="preserve"> es factible su aplicación en las condiciones cubanas</w:t>
      </w:r>
      <w:r w:rsidRPr="00953878">
        <w:rPr>
          <w:rFonts w:ascii="Times New Roman" w:hAnsi="Times New Roman" w:cs="Times New Roman"/>
          <w:sz w:val="24"/>
          <w:szCs w:val="24"/>
          <w:lang w:val="es-ES_tradnl"/>
        </w:rPr>
        <w:t>.</w:t>
      </w:r>
      <w:r w:rsidR="00D22225" w:rsidRPr="00917D4F">
        <w:rPr>
          <w:rFonts w:ascii="Arial" w:eastAsia="Calibri" w:hAnsi="Arial" w:cs="Arial"/>
          <w:noProof w:val="0"/>
          <w:szCs w:val="24"/>
          <w:lang w:val="es-ES"/>
        </w:rPr>
        <w:t xml:space="preserve"> </w:t>
      </w:r>
      <w:ins w:id="79" w:author="LM-Cordero" w:date="2017-03-17T19:38:00Z">
        <w:r w:rsidR="00D22225" w:rsidRPr="00D22225">
          <w:rPr>
            <w:rFonts w:ascii="Times New Roman" w:hAnsi="Times New Roman" w:cs="Times New Roman"/>
            <w:sz w:val="24"/>
            <w:szCs w:val="24"/>
            <w:lang w:val="es-ES"/>
            <w:rPrChange w:id="80" w:author="LM-Cordero" w:date="2017-03-17T19:39:00Z">
              <w:rPr>
                <w:rFonts w:eastAsia="Calibri" w:cs="Arial"/>
                <w:sz w:val="24"/>
                <w:szCs w:val="24"/>
                <w:lang w:val="es-ES"/>
              </w:rPr>
            </w:rPrChange>
          </w:rPr>
          <w:t xml:space="preserve">En este método se determina el potencial del agua en el suelo por medio del potencial del agua retenida en un medio poroso llamado papel de filtro. Se determina la succión matricial </w:t>
        </w:r>
      </w:ins>
      <w:r w:rsidR="00D22225">
        <w:rPr>
          <w:rFonts w:ascii="Times New Roman" w:hAnsi="Times New Roman" w:cs="Times New Roman"/>
          <w:sz w:val="24"/>
          <w:szCs w:val="24"/>
          <w:lang w:val="es-ES"/>
        </w:rPr>
        <w:lastRenderedPageBreak/>
        <w:t xml:space="preserve">al </w:t>
      </w:r>
      <w:r w:rsidR="003A7FCF">
        <w:rPr>
          <w:rFonts w:ascii="Times New Roman" w:hAnsi="Times New Roman" w:cs="Times New Roman"/>
          <w:sz w:val="24"/>
          <w:szCs w:val="24"/>
          <w:lang w:val="es-ES"/>
        </w:rPr>
        <w:t xml:space="preserve">ser esta </w:t>
      </w:r>
      <w:r w:rsidR="00D22225">
        <w:rPr>
          <w:rFonts w:ascii="Times New Roman" w:hAnsi="Times New Roman" w:cs="Times New Roman"/>
          <w:sz w:val="24"/>
          <w:szCs w:val="24"/>
          <w:lang w:val="es-ES"/>
        </w:rPr>
        <w:t xml:space="preserve">una de las variables independientes del estado tensional de los suelos parcialmentes saturados debido a su relación directa con la presión negativa de agua en los poros de acuerdo a lo planteado por </w:t>
      </w:r>
      <w:ins w:id="81" w:author="LM-Cordero" w:date="2017-03-17T19:38:00Z">
        <w:del w:id="82" w:author="Usuario de Windows" w:date="2017-06-17T17:08:00Z">
          <w:r w:rsidR="00D22225" w:rsidRPr="00D22225" w:rsidDel="00471592">
            <w:rPr>
              <w:rFonts w:ascii="Times New Roman" w:hAnsi="Times New Roman" w:cs="Times New Roman"/>
              <w:sz w:val="24"/>
              <w:szCs w:val="24"/>
              <w:lang w:val="es-ES"/>
              <w:rPrChange w:id="83" w:author="LM-Cordero" w:date="2017-03-17T19:39:00Z">
                <w:rPr>
                  <w:rFonts w:eastAsia="Calibri" w:cs="Arial"/>
                  <w:sz w:val="24"/>
                  <w:szCs w:val="24"/>
                  <w:lang w:val="es-ES"/>
                </w:rPr>
              </w:rPrChange>
            </w:rPr>
            <w:delText>porque es válido considerar que la succión total es igual a la succión matricial según lo planteado por</w:delText>
          </w:r>
        </w:del>
      </w:ins>
      <w:ins w:id="84" w:author="Usuario de Windows" w:date="2017-06-17T17:09:00Z">
        <w:r w:rsidR="00D22225" w:rsidRPr="00D22225">
          <w:rPr>
            <w:rFonts w:ascii="Times New Roman" w:hAnsi="Times New Roman" w:cs="Times New Roman"/>
            <w:sz w:val="24"/>
            <w:szCs w:val="24"/>
            <w:lang w:val="es-ES"/>
          </w:rPr>
          <w:t xml:space="preserve"> </w:t>
        </w:r>
      </w:ins>
      <w:r w:rsidR="00917D4F">
        <w:rPr>
          <w:rFonts w:ascii="Times New Roman" w:hAnsi="Times New Roman" w:cs="Times New Roman"/>
          <w:sz w:val="24"/>
          <w:szCs w:val="24"/>
          <w:lang w:val="es-ES"/>
        </w:rPr>
        <w:fldChar w:fldCharType="begin"/>
      </w:r>
      <w:r w:rsidR="00FC6210">
        <w:rPr>
          <w:rFonts w:ascii="Times New Roman" w:hAnsi="Times New Roman" w:cs="Times New Roman"/>
          <w:sz w:val="24"/>
          <w:szCs w:val="24"/>
          <w:lang w:val="es-ES"/>
        </w:rPr>
        <w:instrText xml:space="preserve"> ADDIN EN.CITE &lt;EndNote&gt;&lt;Cite&gt;&lt;Author&gt;Fredlund&lt;/Author&gt;&lt;Year&gt;2005&lt;/Year&gt;&lt;RecNum&gt;2&lt;/RecNum&gt;&lt;DisplayText&gt;(Fredlund, 2005)&lt;/DisplayText&gt;&lt;record&gt;&lt;rec-number&gt;2&lt;/rec-number&gt;&lt;foreign-keys&gt;&lt;key app="EN" db-id="wd9zetprq2v09ke9spfxsfp85ztxda0zrdet"&gt;2&lt;/key&gt;&lt;/foreign-keys&gt;&lt;ref-type name="Journal Article"&gt;17&lt;/ref-type&gt;&lt;contributors&gt;&lt;authors&gt;&lt;author&gt; Fredlund,Delwyn G.&lt;/author&gt;&lt;/authors&gt;&lt;/contributors&gt;&lt;titles&gt;&lt;title&gt;Unsaturated Soil Mechanics in Engineering Practice&lt;/title&gt;&lt;secondary-title&gt;Journal of Geotehcnical and Geoenvironmental Engineering&lt;/secondary-title&gt;&lt;/titles&gt;&lt;pages&gt;36&lt;/pages&gt;&lt;volume&gt;321&lt;/volume&gt;&lt;dates&gt;&lt;year&gt;2005&lt;/year&gt;&lt;/dates&gt;&lt;urls&gt;&lt;/urls&gt;&lt;/record&gt;&lt;/Cite&gt;&lt;/EndNote&gt;</w:instrText>
      </w:r>
      <w:r w:rsidR="00917D4F">
        <w:rPr>
          <w:rFonts w:ascii="Times New Roman" w:hAnsi="Times New Roman" w:cs="Times New Roman"/>
          <w:sz w:val="24"/>
          <w:szCs w:val="24"/>
          <w:lang w:val="es-ES"/>
        </w:rPr>
        <w:fldChar w:fldCharType="separate"/>
      </w:r>
      <w:r w:rsidR="00917D4F" w:rsidRPr="00917D4F">
        <w:rPr>
          <w:rFonts w:ascii="Times New Roman" w:hAnsi="Times New Roman" w:cs="Times New Roman"/>
          <w:b/>
          <w:sz w:val="24"/>
          <w:szCs w:val="24"/>
          <w:lang w:val="es-ES"/>
        </w:rPr>
        <w:t>(</w:t>
      </w:r>
      <w:hyperlink w:anchor="_ENREF_3" w:tooltip="Fredlund, 2005 #2" w:history="1">
        <w:r w:rsidR="00FC6210" w:rsidRPr="00917D4F">
          <w:rPr>
            <w:rFonts w:ascii="Times New Roman" w:hAnsi="Times New Roman" w:cs="Times New Roman"/>
            <w:b/>
            <w:sz w:val="24"/>
            <w:szCs w:val="24"/>
            <w:lang w:val="es-ES"/>
          </w:rPr>
          <w:t>Fredlund, 2005</w:t>
        </w:r>
      </w:hyperlink>
      <w:r w:rsidR="00917D4F" w:rsidRPr="00917D4F">
        <w:rPr>
          <w:rFonts w:ascii="Times New Roman" w:hAnsi="Times New Roman" w:cs="Times New Roman"/>
          <w:b/>
          <w:sz w:val="24"/>
          <w:szCs w:val="24"/>
          <w:lang w:val="es-ES"/>
        </w:rPr>
        <w:t>)</w:t>
      </w:r>
      <w:r w:rsidR="00917D4F">
        <w:rPr>
          <w:rFonts w:ascii="Times New Roman" w:hAnsi="Times New Roman" w:cs="Times New Roman"/>
          <w:sz w:val="24"/>
          <w:szCs w:val="24"/>
          <w:lang w:val="es-ES"/>
        </w:rPr>
        <w:fldChar w:fldCharType="end"/>
      </w:r>
      <w:ins w:id="85" w:author="LM-Cordero" w:date="2017-03-17T19:38:00Z">
        <w:r w:rsidR="00D22225" w:rsidRPr="00D22225">
          <w:rPr>
            <w:rFonts w:ascii="Times New Roman" w:hAnsi="Times New Roman" w:cs="Times New Roman"/>
            <w:sz w:val="24"/>
            <w:szCs w:val="24"/>
            <w:lang w:val="es-ES"/>
            <w:rPrChange w:id="86" w:author="LM-Cordero" w:date="2017-03-17T19:39:00Z">
              <w:rPr>
                <w:rFonts w:eastAsia="Calibri" w:cs="Arial"/>
                <w:sz w:val="24"/>
                <w:szCs w:val="24"/>
                <w:lang w:val="es-ES"/>
              </w:rPr>
            </w:rPrChange>
          </w:rPr>
          <w:t xml:space="preserve"> </w:t>
        </w:r>
      </w:ins>
      <w:r w:rsidRPr="00C97E00">
        <w:rPr>
          <w:rFonts w:ascii="Times New Roman" w:hAnsi="Times New Roman" w:cs="Times New Roman"/>
          <w:sz w:val="24"/>
          <w:szCs w:val="24"/>
          <w:lang w:val="es-ES"/>
        </w:rPr>
        <w:t xml:space="preserve">. </w:t>
      </w:r>
      <w:r w:rsidRPr="00DF64B7">
        <w:rPr>
          <w:rFonts w:ascii="Times New Roman" w:hAnsi="Times New Roman" w:cs="Times New Roman"/>
          <w:sz w:val="24"/>
          <w:szCs w:val="24"/>
          <w:lang w:val="es-ES"/>
        </w:rPr>
        <w:t xml:space="preserve">Para obtener la succión se tomó como base la norma </w:t>
      </w:r>
      <w:r w:rsidRPr="00953878">
        <w:rPr>
          <w:rFonts w:ascii="Times New Roman" w:hAnsi="Times New Roman" w:cs="Times New Roman"/>
          <w:b/>
          <w:sz w:val="24"/>
          <w:szCs w:val="24"/>
        </w:rPr>
        <w:fldChar w:fldCharType="begin"/>
      </w:r>
      <w:r w:rsidRPr="00DF64B7">
        <w:rPr>
          <w:rFonts w:ascii="Times New Roman" w:hAnsi="Times New Roman" w:cs="Times New Roman"/>
          <w:b/>
          <w:sz w:val="24"/>
          <w:szCs w:val="24"/>
          <w:lang w:val="es-ES"/>
        </w:rPr>
        <w:instrText xml:space="preserve"> ADDIN EN.CITE &lt;EndNote&gt;&lt;Cite&gt;&lt;Author&gt;ASTM-D5298&lt;/Author&gt;&lt;Year&gt;2010&lt;/Year&gt;&lt;RecNum&gt;186&lt;/RecNum&gt;&lt;DisplayText&gt;(ASTM-D5298, 2010)&lt;/DisplayText&gt;&lt;record&gt;&lt;rec-number&gt;186&lt;/rec-number&gt;&lt;foreign-keys&gt;&lt;key app="EN" db-id="sarvvtrzept2waewe5z5twv8evtzfweszt0z"&gt;186&lt;/key&gt;&lt;/foreign-keys&gt;&lt;ref-type name="Standard"&gt;58&lt;/ref-type&gt;&lt;contributors&gt;&lt;authors&gt;&lt;author&gt;ASTM-D5298 &lt;/author&gt;&lt;/authors&gt;&lt;/contributors&gt;&lt;titles&gt;&lt;title&gt;Determinación de la Succión en los suelos&lt;/title&gt;&lt;/titles&gt;&lt;dates&gt;&lt;year&gt;2010&lt;/year&gt;&lt;/dates&gt;&lt;urls&gt;&lt;/urls&gt;&lt;/record&gt;&lt;/Cite&gt;&lt;/EndNote&gt;</w:instrText>
      </w:r>
      <w:r w:rsidRPr="00953878">
        <w:rPr>
          <w:rFonts w:ascii="Times New Roman" w:hAnsi="Times New Roman" w:cs="Times New Roman"/>
          <w:b/>
          <w:sz w:val="24"/>
          <w:szCs w:val="24"/>
        </w:rPr>
        <w:fldChar w:fldCharType="separate"/>
      </w:r>
      <w:r w:rsidRPr="00DF64B7">
        <w:rPr>
          <w:rFonts w:ascii="Times New Roman" w:hAnsi="Times New Roman" w:cs="Times New Roman"/>
          <w:b/>
          <w:sz w:val="24"/>
          <w:szCs w:val="24"/>
          <w:lang w:val="es-ES"/>
        </w:rPr>
        <w:t>(</w:t>
      </w:r>
      <w:hyperlink w:anchor="_ENREF_2" w:tooltip="ASTM-D5298, 2010 #186" w:history="1">
        <w:r w:rsidR="00FC6210" w:rsidRPr="00DF64B7">
          <w:rPr>
            <w:rFonts w:ascii="Times New Roman" w:hAnsi="Times New Roman" w:cs="Times New Roman"/>
            <w:b/>
            <w:sz w:val="24"/>
            <w:szCs w:val="24"/>
            <w:lang w:val="es-ES"/>
          </w:rPr>
          <w:t>ASTM-D5298, 2010</w:t>
        </w:r>
      </w:hyperlink>
      <w:r w:rsidRPr="00DF64B7">
        <w:rPr>
          <w:rFonts w:ascii="Times New Roman" w:hAnsi="Times New Roman" w:cs="Times New Roman"/>
          <w:b/>
          <w:sz w:val="24"/>
          <w:szCs w:val="24"/>
          <w:lang w:val="es-ES"/>
        </w:rPr>
        <w:t>)</w:t>
      </w:r>
      <w:r w:rsidRPr="00953878">
        <w:rPr>
          <w:rFonts w:ascii="Times New Roman" w:hAnsi="Times New Roman" w:cs="Times New Roman"/>
          <w:b/>
          <w:sz w:val="24"/>
          <w:szCs w:val="24"/>
        </w:rPr>
        <w:fldChar w:fldCharType="end"/>
      </w:r>
      <w:r w:rsidRPr="00953878">
        <w:rPr>
          <w:rFonts w:ascii="Times New Roman" w:hAnsi="Times New Roman" w:cs="Times New Roman"/>
          <w:sz w:val="24"/>
          <w:szCs w:val="24"/>
          <w:lang w:val="es-ES_tradnl"/>
        </w:rPr>
        <w:t xml:space="preserve"> correspondiente a: “Determinación de la succión en los suelos”</w:t>
      </w:r>
      <w:r w:rsidR="008F3107" w:rsidRPr="008F3107">
        <w:rPr>
          <w:lang w:val="es-ES_tradnl"/>
        </w:rPr>
        <w:t xml:space="preserve"> </w:t>
      </w:r>
      <w:r w:rsidR="00917D4F" w:rsidRPr="008F3107">
        <w:rPr>
          <w:rFonts w:ascii="Times New Roman" w:hAnsi="Times New Roman" w:cs="Times New Roman"/>
          <w:sz w:val="24"/>
          <w:szCs w:val="24"/>
          <w:lang w:val="es-ES_tradnl"/>
        </w:rPr>
        <w:t>emplea</w:t>
      </w:r>
      <w:r w:rsidR="00917D4F">
        <w:rPr>
          <w:rFonts w:ascii="Times New Roman" w:hAnsi="Times New Roman" w:cs="Times New Roman"/>
          <w:sz w:val="24"/>
          <w:szCs w:val="24"/>
          <w:lang w:val="es-ES_tradnl"/>
        </w:rPr>
        <w:t>n</w:t>
      </w:r>
      <w:r w:rsidR="00917D4F" w:rsidRPr="008F3107">
        <w:rPr>
          <w:rFonts w:ascii="Times New Roman" w:hAnsi="Times New Roman" w:cs="Times New Roman"/>
          <w:sz w:val="24"/>
          <w:szCs w:val="24"/>
          <w:lang w:val="es-ES_tradnl"/>
        </w:rPr>
        <w:t xml:space="preserve">do </w:t>
      </w:r>
      <w:r w:rsidR="00917D4F">
        <w:rPr>
          <w:rFonts w:ascii="Times New Roman" w:hAnsi="Times New Roman" w:cs="Times New Roman"/>
          <w:sz w:val="24"/>
          <w:szCs w:val="24"/>
          <w:lang w:val="es-ES_tradnl"/>
        </w:rPr>
        <w:t>en el ensayo e</w:t>
      </w:r>
      <w:r w:rsidR="008F3107" w:rsidRPr="008F3107">
        <w:rPr>
          <w:rFonts w:ascii="Times New Roman" w:hAnsi="Times New Roman" w:cs="Times New Roman"/>
          <w:sz w:val="24"/>
          <w:szCs w:val="24"/>
          <w:lang w:val="es-ES_tradnl"/>
        </w:rPr>
        <w:t>l papel de filtro Whatman 42</w:t>
      </w:r>
      <w:r w:rsidR="00917D4F">
        <w:rPr>
          <w:color w:val="000000"/>
          <w:lang w:val="es-ES"/>
        </w:rPr>
        <w:t xml:space="preserve">. </w:t>
      </w:r>
      <w:ins w:id="87" w:author="LM-Cordero" w:date="2017-03-17T19:38:00Z">
        <w:r w:rsidR="00917D4F" w:rsidRPr="00917D4F">
          <w:rPr>
            <w:rFonts w:ascii="Times New Roman" w:hAnsi="Times New Roman" w:cs="Times New Roman"/>
            <w:sz w:val="24"/>
            <w:szCs w:val="24"/>
            <w:lang w:val="es-ES"/>
            <w:rPrChange w:id="88" w:author="LM-Cordero" w:date="2017-03-17T19:39:00Z">
              <w:rPr>
                <w:rFonts w:eastAsia="Calibri" w:cs="Arial"/>
                <w:sz w:val="24"/>
                <w:szCs w:val="24"/>
                <w:lang w:val="es-ES"/>
              </w:rPr>
            </w:rPrChange>
          </w:rPr>
          <w:t>Después de conformadas las muestras, la mitad fueron saturadas por capilaridad por un período mínimo de 24h</w:t>
        </w:r>
      </w:ins>
      <w:ins w:id="89" w:author="maricela" w:date="2017-06-17T07:01:00Z">
        <w:r w:rsidR="00917D4F" w:rsidRPr="00917D4F">
          <w:rPr>
            <w:rFonts w:ascii="Times New Roman" w:hAnsi="Times New Roman" w:cs="Times New Roman"/>
            <w:sz w:val="24"/>
            <w:szCs w:val="24"/>
            <w:lang w:val="es-ES"/>
            <w:rPrChange w:id="90" w:author="maricela" w:date="2017-06-17T07:01:00Z">
              <w:rPr>
                <w:rFonts w:eastAsia="Calibri" w:cs="Arial"/>
                <w:szCs w:val="24"/>
                <w:highlight w:val="yellow"/>
                <w:lang w:val="es-ES"/>
              </w:rPr>
            </w:rPrChange>
          </w:rPr>
          <w:t xml:space="preserve"> y, </w:t>
        </w:r>
      </w:ins>
      <w:ins w:id="91" w:author="LM-Cordero" w:date="2017-03-17T19:38:00Z">
        <w:del w:id="92" w:author="maricela" w:date="2017-06-17T07:01:00Z">
          <w:r w:rsidR="00917D4F" w:rsidRPr="00917D4F" w:rsidDel="001F07A2">
            <w:rPr>
              <w:rFonts w:ascii="Times New Roman" w:hAnsi="Times New Roman" w:cs="Times New Roman"/>
              <w:sz w:val="24"/>
              <w:szCs w:val="24"/>
              <w:lang w:val="es-ES"/>
              <w:rPrChange w:id="93" w:author="maricela" w:date="2017-06-17T07:01:00Z">
                <w:rPr>
                  <w:rFonts w:eastAsia="Calibri" w:cs="Arial"/>
                  <w:sz w:val="24"/>
                  <w:szCs w:val="24"/>
                  <w:lang w:val="es-ES"/>
                </w:rPr>
              </w:rPrChange>
            </w:rPr>
            <w:delText xml:space="preserve">, </w:delText>
          </w:r>
        </w:del>
        <w:del w:id="94" w:author="maricela" w:date="2017-06-05T13:57:00Z">
          <w:r w:rsidR="00917D4F" w:rsidRPr="00917D4F" w:rsidDel="003D0B60">
            <w:rPr>
              <w:rFonts w:ascii="Times New Roman" w:hAnsi="Times New Roman" w:cs="Times New Roman"/>
              <w:sz w:val="24"/>
              <w:szCs w:val="24"/>
              <w:lang w:val="es-ES"/>
              <w:rPrChange w:id="95" w:author="maricela" w:date="2017-06-17T07:01:00Z">
                <w:rPr>
                  <w:rFonts w:eastAsia="Calibri" w:cs="Arial"/>
                  <w:sz w:val="24"/>
                  <w:szCs w:val="24"/>
                  <w:lang w:val="es-ES"/>
                </w:rPr>
              </w:rPrChange>
            </w:rPr>
            <w:delText>cuando</w:delText>
          </w:r>
        </w:del>
      </w:ins>
      <w:ins w:id="96" w:author="maricela" w:date="2017-06-05T13:57:00Z">
        <w:r w:rsidR="00917D4F" w:rsidRPr="00917D4F">
          <w:rPr>
            <w:rFonts w:ascii="Times New Roman" w:hAnsi="Times New Roman" w:cs="Times New Roman"/>
            <w:sz w:val="24"/>
            <w:szCs w:val="24"/>
            <w:lang w:val="es-ES"/>
            <w:rPrChange w:id="97" w:author="maricela" w:date="2017-06-17T07:01:00Z">
              <w:rPr>
                <w:rFonts w:eastAsia="Calibri" w:cs="Arial"/>
                <w:szCs w:val="24"/>
                <w:highlight w:val="yellow"/>
                <w:lang w:val="es-ES"/>
              </w:rPr>
            </w:rPrChange>
          </w:rPr>
          <w:t>una vez que</w:t>
        </w:r>
      </w:ins>
      <w:ins w:id="98" w:author="LM-Cordero" w:date="2017-03-17T19:38:00Z">
        <w:r w:rsidR="00917D4F" w:rsidRPr="00917D4F">
          <w:rPr>
            <w:rFonts w:ascii="Times New Roman" w:hAnsi="Times New Roman" w:cs="Times New Roman"/>
            <w:sz w:val="24"/>
            <w:szCs w:val="24"/>
            <w:lang w:val="es-ES"/>
            <w:rPrChange w:id="99" w:author="maricela" w:date="2017-06-17T07:01:00Z">
              <w:rPr>
                <w:rFonts w:eastAsia="Calibri" w:cs="Arial"/>
                <w:sz w:val="24"/>
                <w:szCs w:val="24"/>
                <w:lang w:val="es-ES"/>
              </w:rPr>
            </w:rPrChange>
          </w:rPr>
          <w:t xml:space="preserve"> estas no presen</w:t>
        </w:r>
      </w:ins>
      <w:ins w:id="100" w:author="Usuario de Windows" w:date="2017-06-17T17:10:00Z">
        <w:r w:rsidR="00917D4F" w:rsidRPr="00917D4F">
          <w:rPr>
            <w:rFonts w:ascii="Times New Roman" w:hAnsi="Times New Roman" w:cs="Times New Roman"/>
            <w:sz w:val="24"/>
            <w:szCs w:val="24"/>
            <w:lang w:val="es-ES"/>
          </w:rPr>
          <w:t>taron</w:t>
        </w:r>
      </w:ins>
      <w:ins w:id="101" w:author="LM-Cordero" w:date="2017-03-17T19:38:00Z">
        <w:del w:id="102" w:author="Usuario de Windows" w:date="2017-06-17T17:10:00Z">
          <w:r w:rsidR="00917D4F" w:rsidRPr="00917D4F" w:rsidDel="004C6C3D">
            <w:rPr>
              <w:rFonts w:ascii="Times New Roman" w:hAnsi="Times New Roman" w:cs="Times New Roman"/>
              <w:sz w:val="24"/>
              <w:szCs w:val="24"/>
              <w:lang w:val="es-ES"/>
              <w:rPrChange w:id="103" w:author="maricela" w:date="2017-06-17T07:01:00Z">
                <w:rPr>
                  <w:rFonts w:eastAsia="Calibri" w:cs="Arial"/>
                  <w:sz w:val="24"/>
                  <w:szCs w:val="24"/>
                  <w:lang w:val="es-ES"/>
                </w:rPr>
              </w:rPrChange>
            </w:rPr>
            <w:delText>taban</w:delText>
          </w:r>
        </w:del>
        <w:r w:rsidR="00917D4F" w:rsidRPr="00917D4F">
          <w:rPr>
            <w:rFonts w:ascii="Times New Roman" w:hAnsi="Times New Roman" w:cs="Times New Roman"/>
            <w:sz w:val="24"/>
            <w:szCs w:val="24"/>
            <w:lang w:val="es-ES"/>
            <w:rPrChange w:id="104" w:author="maricela" w:date="2017-06-17T07:01:00Z">
              <w:rPr>
                <w:rFonts w:eastAsia="Calibri" w:cs="Arial"/>
                <w:sz w:val="24"/>
                <w:szCs w:val="24"/>
                <w:lang w:val="es-ES"/>
              </w:rPr>
            </w:rPrChange>
          </w:rPr>
          <w:t xml:space="preserve"> variación de masa, se inició la trayectoria de secado para obtener la curva de retención de agua</w:t>
        </w:r>
        <w:r w:rsidR="00917D4F" w:rsidRPr="00917D4F">
          <w:rPr>
            <w:rFonts w:ascii="Times New Roman" w:hAnsi="Times New Roman" w:cs="Times New Roman"/>
            <w:sz w:val="24"/>
            <w:szCs w:val="24"/>
            <w:lang w:val="es-ES"/>
            <w:rPrChange w:id="105" w:author="LM-Cordero" w:date="2017-03-17T19:39:00Z">
              <w:rPr>
                <w:rFonts w:eastAsia="Calibri" w:cs="Arial"/>
                <w:sz w:val="24"/>
                <w:szCs w:val="24"/>
                <w:lang w:val="es-ES"/>
              </w:rPr>
            </w:rPrChange>
          </w:rPr>
          <w:t>. Con la otra mitad de las muestras se hizo la trayectoria de humedecimiento que fue preparada aplicando directamente agua con la ayuda de un gotero después de la saturación y secado. Durante los procesos de secado y humedecimiento las muestras de suelo se mantuvieron dentro de los anillos</w:t>
        </w:r>
      </w:ins>
      <w:r w:rsidR="00917D4F">
        <w:rPr>
          <w:rFonts w:ascii="Times New Roman" w:hAnsi="Times New Roman" w:cs="Times New Roman"/>
          <w:sz w:val="24"/>
          <w:szCs w:val="24"/>
          <w:lang w:val="es-ES"/>
        </w:rPr>
        <w:t xml:space="preserve"> </w:t>
      </w:r>
      <w:r w:rsidR="00DF64B7" w:rsidRPr="00DF64B7">
        <w:rPr>
          <w:rStyle w:val="EstiloTimesNewRoman"/>
          <w:rFonts w:cstheme="minorBidi"/>
          <w:b/>
          <w:noProof w:val="0"/>
          <w:szCs w:val="20"/>
          <w:lang w:val="es-ES"/>
        </w:rPr>
        <w:fldChar w:fldCharType="begin"/>
      </w:r>
      <w:r w:rsidR="00DF64B7" w:rsidRPr="00DF64B7">
        <w:rPr>
          <w:rStyle w:val="EstiloTimesNewRoman"/>
          <w:rFonts w:cstheme="minorBidi"/>
          <w:b/>
          <w:noProof w:val="0"/>
          <w:szCs w:val="20"/>
          <w:lang w:val="es-ES"/>
        </w:rPr>
        <w:instrText xml:space="preserve"> ADDIN EN.CITE &lt;EndNote&gt;&lt;Cite&gt;&lt;Author&gt;Tristá&lt;/Author&gt;&lt;Year&gt;2015&lt;/Year&gt;&lt;RecNum&gt;181&lt;/RecNum&gt;&lt;DisplayText&gt;(Tristá, 2015)&lt;/DisplayText&gt;&lt;record&gt;&lt;rec-number&gt;181&lt;/rec-number&gt;&lt;foreign-keys&gt;&lt;key app="EN" db-id="sarvvtrzept2waewe5z5twv8evtzfweszt0z"&gt;181&lt;/key&gt;&lt;/foreign-keys&gt;&lt;ref-type name="Thesis"&gt;32&lt;/ref-type&gt;&lt;contributors&gt;&lt;authors&gt;&lt;author&gt;Tristá, Jenny García&lt;/author&gt;&lt;/authors&gt;&lt;/contributors&gt;&lt;titles&gt;&lt;title&gt;Estudio del comportamiento tenso-deformacional de suelos parcialmente saturados en Cuba&lt;/title&gt;&lt;secondary-title&gt;Ingeniería Civil&lt;/secondary-title&gt;&lt;/titles&gt;&lt;periodical&gt;&lt;full-title&gt;Ingeniería Civil&lt;/full-title&gt;&lt;/periodical&gt;&lt;volume&gt;Doctor&lt;/volume&gt;&lt;dates&gt;&lt;year&gt;2015&lt;/year&gt;&lt;/dates&gt;&lt;pub-location&gt;Cuba&lt;/pub-location&gt;&lt;publisher&gt;Marta Abreu de las Villas&lt;/publisher&gt;&lt;urls&gt;&lt;/urls&gt;&lt;/record&gt;&lt;/Cite&gt;&lt;/EndNote&gt;</w:instrText>
      </w:r>
      <w:r w:rsidR="00DF64B7" w:rsidRPr="00DF64B7">
        <w:rPr>
          <w:rStyle w:val="EstiloTimesNewRoman"/>
          <w:rFonts w:cstheme="minorBidi"/>
          <w:b/>
          <w:noProof w:val="0"/>
          <w:szCs w:val="20"/>
          <w:lang w:val="es-ES"/>
        </w:rPr>
        <w:fldChar w:fldCharType="separate"/>
      </w:r>
      <w:r w:rsidR="00DF64B7" w:rsidRPr="00DF64B7">
        <w:rPr>
          <w:rStyle w:val="EstiloTimesNewRoman"/>
          <w:rFonts w:cstheme="minorBidi"/>
          <w:b/>
          <w:szCs w:val="20"/>
          <w:lang w:val="es-ES"/>
        </w:rPr>
        <w:t>(</w:t>
      </w:r>
      <w:hyperlink w:anchor="_ENREF_11" w:tooltip="Tristá, 2015 #181" w:history="1">
        <w:r w:rsidR="00FC6210" w:rsidRPr="00DF64B7">
          <w:rPr>
            <w:rStyle w:val="EstiloTimesNewRoman"/>
            <w:rFonts w:cstheme="minorBidi"/>
            <w:b/>
            <w:szCs w:val="20"/>
            <w:lang w:val="es-ES"/>
          </w:rPr>
          <w:t>Tristá, 2015</w:t>
        </w:r>
      </w:hyperlink>
      <w:r w:rsidR="00DF64B7" w:rsidRPr="00DF64B7">
        <w:rPr>
          <w:rStyle w:val="EstiloTimesNewRoman"/>
          <w:rFonts w:cstheme="minorBidi"/>
          <w:b/>
          <w:szCs w:val="20"/>
          <w:lang w:val="es-ES"/>
        </w:rPr>
        <w:t>)</w:t>
      </w:r>
      <w:r w:rsidR="00DF64B7" w:rsidRPr="00DF64B7">
        <w:rPr>
          <w:rStyle w:val="EstiloTimesNewRoman"/>
          <w:rFonts w:cstheme="minorBidi"/>
          <w:b/>
          <w:noProof w:val="0"/>
          <w:szCs w:val="20"/>
          <w:lang w:val="es-ES"/>
        </w:rPr>
        <w:fldChar w:fldCharType="end"/>
      </w:r>
      <w:r w:rsidR="00DF64B7">
        <w:rPr>
          <w:rStyle w:val="EstiloTimesNewRoman"/>
          <w:rFonts w:cstheme="minorBidi"/>
          <w:noProof w:val="0"/>
          <w:szCs w:val="20"/>
          <w:lang w:val="es-ES"/>
        </w:rPr>
        <w:t>.</w:t>
      </w:r>
      <w:r w:rsidR="00917D4F">
        <w:rPr>
          <w:rStyle w:val="EstiloTimesNewRoman"/>
          <w:rFonts w:cstheme="minorBidi"/>
          <w:noProof w:val="0"/>
          <w:szCs w:val="20"/>
          <w:lang w:val="es-ES"/>
        </w:rPr>
        <w:t xml:space="preserve"> </w:t>
      </w:r>
      <w:r w:rsidR="00917D4F">
        <w:rPr>
          <w:rFonts w:ascii="Times New Roman" w:hAnsi="Times New Roman" w:cs="Times New Roman"/>
          <w:sz w:val="24"/>
          <w:szCs w:val="24"/>
          <w:lang w:val="es-ES_tradnl"/>
        </w:rPr>
        <w:t>De esta manera fueron obtenidas las ramas de secado y humedecimiento para la curva característica del suelo estudiado como se observa en la Figura 3.</w:t>
      </w:r>
    </w:p>
    <w:p w:rsidR="008F3107" w:rsidRPr="008F3107" w:rsidRDefault="00917D4F" w:rsidP="008F3107">
      <w:pPr>
        <w:spacing w:line="240" w:lineRule="auto"/>
        <w:jc w:val="center"/>
        <w:rPr>
          <w:rFonts w:ascii="Times New Roman" w:hAnsi="Times New Roman" w:cs="Times New Roman"/>
          <w:sz w:val="24"/>
          <w:szCs w:val="24"/>
          <w:lang w:val="es-ES_tradnl"/>
        </w:rPr>
      </w:pPr>
      <w:ins w:id="106" w:author="maricela" w:date="2017-06-03T17:29:00Z">
        <w:r>
          <w:rPr>
            <w:noProof/>
            <w:lang w:eastAsia="es-ES"/>
          </w:rPr>
          <w:drawing>
            <wp:inline distT="0" distB="0" distL="0" distR="0" wp14:anchorId="4849C055" wp14:editId="506446C2">
              <wp:extent cx="3057525" cy="2305050"/>
              <wp:effectExtent l="0" t="0" r="9525" b="0"/>
              <wp:docPr id="141207" name="Gráfico 14120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ins>
    </w:p>
    <w:p w:rsidR="00F75060" w:rsidRPr="00096215" w:rsidRDefault="008F3107" w:rsidP="00096215">
      <w:pPr>
        <w:jc w:val="center"/>
        <w:rPr>
          <w:rFonts w:ascii="Times New Roman" w:hAnsi="Times New Roman" w:cs="Times New Roman"/>
          <w:sz w:val="20"/>
          <w:szCs w:val="20"/>
        </w:rPr>
      </w:pPr>
      <w:r>
        <w:rPr>
          <w:rFonts w:ascii="Times New Roman" w:hAnsi="Times New Roman" w:cs="Times New Roman"/>
          <w:b/>
          <w:sz w:val="20"/>
          <w:szCs w:val="20"/>
        </w:rPr>
        <w:t>Figura 3</w:t>
      </w:r>
      <w:r w:rsidRPr="008F3107">
        <w:rPr>
          <w:rFonts w:ascii="Times New Roman" w:hAnsi="Times New Roman" w:cs="Times New Roman"/>
          <w:b/>
          <w:sz w:val="20"/>
          <w:szCs w:val="20"/>
        </w:rPr>
        <w:t>.</w:t>
      </w:r>
      <w:r w:rsidRPr="008F3107">
        <w:rPr>
          <w:rFonts w:ascii="Times New Roman" w:hAnsi="Times New Roman" w:cs="Times New Roman"/>
          <w:sz w:val="20"/>
          <w:szCs w:val="20"/>
        </w:rPr>
        <w:t xml:space="preserve"> Curvas de retención de agua del suelo para la succión matricial.</w:t>
      </w:r>
    </w:p>
    <w:p w:rsidR="001C01EC" w:rsidRPr="00250CFE" w:rsidRDefault="00250CFE" w:rsidP="00250CFE">
      <w:pPr>
        <w:rPr>
          <w:rFonts w:ascii="Times New Roman" w:hAnsi="Times New Roman" w:cs="Times New Roman"/>
          <w:b/>
          <w:sz w:val="24"/>
          <w:szCs w:val="24"/>
        </w:rPr>
      </w:pPr>
      <w:r>
        <w:rPr>
          <w:rFonts w:ascii="Times New Roman" w:hAnsi="Times New Roman" w:cs="Times New Roman"/>
          <w:b/>
          <w:sz w:val="24"/>
          <w:szCs w:val="24"/>
        </w:rPr>
        <w:t>Ensayo de corte directo</w:t>
      </w:r>
    </w:p>
    <w:p w:rsidR="00917D4F" w:rsidRPr="00917D4F" w:rsidRDefault="00917D4F" w:rsidP="00917D4F">
      <w:pPr>
        <w:spacing w:line="360" w:lineRule="auto"/>
        <w:jc w:val="both"/>
        <w:rPr>
          <w:ins w:id="107" w:author="maricela" w:date="2017-06-02T11:51:00Z"/>
          <w:rFonts w:ascii="Times New Roman" w:hAnsi="Times New Roman" w:cs="Times New Roman"/>
          <w:sz w:val="24"/>
          <w:szCs w:val="24"/>
        </w:rPr>
      </w:pPr>
      <w:ins w:id="108" w:author="maricela" w:date="2017-06-02T11:51:00Z">
        <w:r w:rsidRPr="00917D4F">
          <w:rPr>
            <w:rFonts w:ascii="Times New Roman" w:hAnsi="Times New Roman" w:cs="Times New Roman"/>
            <w:sz w:val="24"/>
            <w:szCs w:val="24"/>
          </w:rPr>
          <w:t xml:space="preserve">Este ensayo se realiza con el objetivo de determinar los parámetros de resistencia del suelo (c y </w:t>
        </w:r>
        <w:r w:rsidRPr="00917D4F">
          <w:rPr>
            <w:rFonts w:ascii="Times New Roman" w:hAnsi="Times New Roman" w:cs="Times New Roman"/>
            <w:sz w:val="24"/>
            <w:szCs w:val="24"/>
          </w:rPr>
          <w:sym w:font="Symbol" w:char="F066"/>
        </w:r>
        <w:r w:rsidRPr="00917D4F">
          <w:rPr>
            <w:rFonts w:ascii="Times New Roman" w:hAnsi="Times New Roman" w:cs="Times New Roman"/>
            <w:sz w:val="24"/>
            <w:szCs w:val="24"/>
          </w:rPr>
          <w:t>), teniendo en cuenta la norma</w:t>
        </w:r>
      </w:ins>
      <w:ins w:id="109" w:author="maricela" w:date="2017-06-19T11:59:00Z">
        <w:r w:rsidRPr="00917D4F">
          <w:rPr>
            <w:rFonts w:ascii="Times New Roman" w:hAnsi="Times New Roman" w:cs="Times New Roman"/>
            <w:sz w:val="24"/>
            <w:szCs w:val="24"/>
            <w:lang w:val="es-MX"/>
          </w:rPr>
          <w:t xml:space="preserve"> </w:t>
        </w:r>
      </w:ins>
      <w:r w:rsidR="00250CFE" w:rsidRPr="00250CFE">
        <w:rPr>
          <w:rFonts w:ascii="Times New Roman" w:hAnsi="Times New Roman" w:cs="Times New Roman"/>
          <w:b/>
          <w:sz w:val="24"/>
          <w:szCs w:val="24"/>
        </w:rPr>
        <w:fldChar w:fldCharType="begin"/>
      </w:r>
      <w:r w:rsidR="00DF64B7">
        <w:rPr>
          <w:rFonts w:ascii="Times New Roman" w:hAnsi="Times New Roman" w:cs="Times New Roman"/>
          <w:b/>
          <w:sz w:val="24"/>
          <w:szCs w:val="24"/>
        </w:rPr>
        <w:instrText xml:space="preserve"> ADDIN EN.CITE &lt;EndNote&gt;&lt;Cite&gt;&lt;Author&gt;NC-325&lt;/Author&gt;&lt;Year&gt;2004&lt;/Year&gt;&lt;RecNum&gt;206&lt;/RecNum&gt;&lt;DisplayText&gt;(NC-325, 2004)&lt;/DisplayText&gt;&lt;record&gt;&lt;rec-number&gt;206&lt;/rec-number&gt;&lt;foreign-keys&gt;&lt;key app="EN" db-id="sarvvtrzept2waewe5z5twv8evtzfweszt0z"&gt;206&lt;/key&gt;&lt;/foreign-keys&gt;&lt;ref-type name="Standard"&gt;58&lt;/ref-type&gt;&lt;contributors&gt;&lt;authors&gt;&lt;author&gt;NC-325&lt;/author&gt;&lt;/authors&gt;&lt;/contributors&gt;&lt;titles&gt;&lt;title&gt;Determinación de la resistencia al esfuerzo cortante directo (aparato de caja de corte pequeño)&lt;/title&gt;&lt;/titles&gt;&lt;pages&gt;1-41&lt;/pages&gt;&lt;dates&gt;&lt;year&gt;2004&lt;/year&gt;&lt;/dates&gt;&lt;pub-location&gt;Cuba&lt;/pub-location&gt;&lt;publisher&gt;Oficina Nacional de Normalización&lt;/publisher&gt;&lt;urls&gt;&lt;/urls&gt;&lt;/record&gt;&lt;/Cite&gt;&lt;/EndNote&gt;</w:instrText>
      </w:r>
      <w:r w:rsidR="00250CFE" w:rsidRPr="00250CFE">
        <w:rPr>
          <w:rFonts w:ascii="Times New Roman" w:hAnsi="Times New Roman" w:cs="Times New Roman"/>
          <w:b/>
          <w:sz w:val="24"/>
          <w:szCs w:val="24"/>
        </w:rPr>
        <w:fldChar w:fldCharType="separate"/>
      </w:r>
      <w:r w:rsidR="00DF64B7">
        <w:rPr>
          <w:rFonts w:ascii="Times New Roman" w:hAnsi="Times New Roman" w:cs="Times New Roman"/>
          <w:b/>
          <w:noProof/>
          <w:sz w:val="24"/>
          <w:szCs w:val="24"/>
        </w:rPr>
        <w:t>(</w:t>
      </w:r>
      <w:hyperlink w:anchor="_ENREF_10" w:tooltip="NC-325, 2004 #206" w:history="1">
        <w:r w:rsidR="00FC6210">
          <w:rPr>
            <w:rFonts w:ascii="Times New Roman" w:hAnsi="Times New Roman" w:cs="Times New Roman"/>
            <w:b/>
            <w:noProof/>
            <w:sz w:val="24"/>
            <w:szCs w:val="24"/>
          </w:rPr>
          <w:t>NC-325, 2004</w:t>
        </w:r>
      </w:hyperlink>
      <w:r w:rsidR="00DF64B7">
        <w:rPr>
          <w:rFonts w:ascii="Times New Roman" w:hAnsi="Times New Roman" w:cs="Times New Roman"/>
          <w:b/>
          <w:noProof/>
          <w:sz w:val="24"/>
          <w:szCs w:val="24"/>
        </w:rPr>
        <w:t>)</w:t>
      </w:r>
      <w:r w:rsidR="00250CFE" w:rsidRPr="00250CFE">
        <w:rPr>
          <w:rFonts w:ascii="Times New Roman" w:hAnsi="Times New Roman" w:cs="Times New Roman"/>
          <w:b/>
          <w:sz w:val="24"/>
          <w:szCs w:val="24"/>
        </w:rPr>
        <w:fldChar w:fldCharType="end"/>
      </w:r>
      <w:r w:rsidR="00250CFE" w:rsidRPr="00250CFE">
        <w:rPr>
          <w:rFonts w:ascii="Times New Roman" w:hAnsi="Times New Roman" w:cs="Times New Roman"/>
          <w:sz w:val="24"/>
          <w:szCs w:val="24"/>
        </w:rPr>
        <w:t xml:space="preserve"> correspondiente a: </w:t>
      </w:r>
      <w:r w:rsidR="00250CFE" w:rsidRPr="00250CFE">
        <w:rPr>
          <w:rFonts w:ascii="Times New Roman" w:hAnsi="Times New Roman" w:cs="Times New Roman"/>
          <w:sz w:val="24"/>
          <w:szCs w:val="24"/>
        </w:rPr>
        <w:lastRenderedPageBreak/>
        <w:t>“Geotecnia. Determinación de la resistencia al esfuerzo cortante directo (aparato de caja de corte pequeño)”.</w:t>
      </w:r>
      <w:r>
        <w:rPr>
          <w:rFonts w:ascii="Times New Roman" w:hAnsi="Times New Roman" w:cs="Times New Roman"/>
          <w:sz w:val="24"/>
          <w:szCs w:val="24"/>
        </w:rPr>
        <w:t xml:space="preserve"> </w:t>
      </w:r>
      <w:ins w:id="110" w:author="maricela" w:date="2017-06-02T11:51:00Z">
        <w:r w:rsidRPr="00917D4F">
          <w:rPr>
            <w:rFonts w:ascii="Times New Roman" w:hAnsi="Times New Roman" w:cs="Times New Roman"/>
            <w:sz w:val="24"/>
            <w:szCs w:val="24"/>
          </w:rPr>
          <w:t>Para la realización de este ensayo se elaboraron muestras compactadas con la energía del Proctor Estándar. A cada una de las muestras se le aplicó una carga vertical de 50, 100, 200 y 400 kPa.</w:t>
        </w:r>
      </w:ins>
      <w:r>
        <w:rPr>
          <w:rFonts w:ascii="Times New Roman" w:hAnsi="Times New Roman" w:cs="Times New Roman"/>
          <w:sz w:val="24"/>
          <w:szCs w:val="24"/>
        </w:rPr>
        <w:t xml:space="preserve"> </w:t>
      </w:r>
      <w:ins w:id="111" w:author="maricela" w:date="2017-06-03T17:48:00Z">
        <w:r w:rsidRPr="00917D4F">
          <w:rPr>
            <w:rFonts w:ascii="Times New Roman" w:hAnsi="Times New Roman" w:cs="Times New Roman"/>
            <w:sz w:val="24"/>
            <w:szCs w:val="24"/>
          </w:rPr>
          <w:t>A partir de</w:t>
        </w:r>
      </w:ins>
      <w:r w:rsidRPr="00917D4F">
        <w:rPr>
          <w:rFonts w:ascii="Times New Roman" w:hAnsi="Times New Roman" w:cs="Times New Roman"/>
          <w:sz w:val="24"/>
          <w:szCs w:val="24"/>
        </w:rPr>
        <w:t xml:space="preserve"> </w:t>
      </w:r>
      <w:ins w:id="112" w:author="maricela" w:date="2017-06-03T17:47:00Z">
        <w:r w:rsidRPr="00917D4F">
          <w:rPr>
            <w:rFonts w:ascii="Times New Roman" w:hAnsi="Times New Roman" w:cs="Times New Roman"/>
            <w:sz w:val="24"/>
            <w:szCs w:val="24"/>
          </w:rPr>
          <w:t>los esfuerzos máximos de las muestras de suelo ensayadas</w:t>
        </w:r>
      </w:ins>
      <w:r w:rsidR="003A2F42">
        <w:rPr>
          <w:rFonts w:ascii="Times New Roman" w:hAnsi="Times New Roman" w:cs="Times New Roman"/>
          <w:sz w:val="24"/>
          <w:szCs w:val="24"/>
        </w:rPr>
        <w:t xml:space="preserve"> </w:t>
      </w:r>
      <w:ins w:id="113" w:author="maricela" w:date="2017-06-03T17:48:00Z">
        <w:r w:rsidR="003A2F42" w:rsidRPr="003A2F42">
          <w:rPr>
            <w:rFonts w:ascii="Times New Roman" w:hAnsi="Times New Roman" w:cs="Times New Roman"/>
            <w:sz w:val="24"/>
            <w:szCs w:val="24"/>
          </w:rPr>
          <w:t xml:space="preserve">fueron determinados los parámetros de resistencia </w:t>
        </w:r>
      </w:ins>
      <w:ins w:id="114" w:author="maricela" w:date="2017-06-03T17:49:00Z">
        <w:r w:rsidR="003A2F42" w:rsidRPr="003A2F42">
          <w:rPr>
            <w:rFonts w:ascii="Times New Roman" w:hAnsi="Times New Roman" w:cs="Times New Roman"/>
            <w:sz w:val="24"/>
            <w:szCs w:val="24"/>
          </w:rPr>
          <w:t>mostrados en la Tabla</w:t>
        </w:r>
      </w:ins>
      <w:r w:rsidR="003A2F42">
        <w:rPr>
          <w:rFonts w:ascii="Times New Roman" w:hAnsi="Times New Roman" w:cs="Times New Roman"/>
          <w:sz w:val="24"/>
          <w:szCs w:val="24"/>
        </w:rPr>
        <w:t xml:space="preserve"> 2.</w:t>
      </w:r>
    </w:p>
    <w:p w:rsidR="00250CFE" w:rsidRPr="00250CFE" w:rsidRDefault="00250CFE" w:rsidP="00250CFE">
      <w:pPr>
        <w:jc w:val="center"/>
        <w:rPr>
          <w:rFonts w:ascii="Times New Roman" w:hAnsi="Times New Roman" w:cs="Times New Roman"/>
          <w:bCs/>
          <w:sz w:val="20"/>
        </w:rPr>
      </w:pPr>
      <w:r w:rsidRPr="00250CFE">
        <w:rPr>
          <w:rFonts w:ascii="Times New Roman" w:hAnsi="Times New Roman" w:cs="Times New Roman"/>
          <w:b/>
          <w:bCs/>
          <w:sz w:val="20"/>
        </w:rPr>
        <w:t xml:space="preserve">Tabla </w:t>
      </w:r>
      <w:r w:rsidR="00D24410">
        <w:rPr>
          <w:rFonts w:ascii="Times New Roman" w:hAnsi="Times New Roman" w:cs="Times New Roman"/>
          <w:b/>
          <w:bCs/>
          <w:sz w:val="20"/>
        </w:rPr>
        <w:t>2</w:t>
      </w:r>
      <w:r w:rsidRPr="00250CFE">
        <w:rPr>
          <w:rFonts w:ascii="Times New Roman" w:hAnsi="Times New Roman" w:cs="Times New Roman"/>
          <w:b/>
          <w:bCs/>
          <w:sz w:val="20"/>
        </w:rPr>
        <w:t>.</w:t>
      </w:r>
      <w:r w:rsidRPr="00250CFE">
        <w:rPr>
          <w:rFonts w:ascii="Times New Roman" w:hAnsi="Times New Roman" w:cs="Times New Roman"/>
          <w:bCs/>
          <w:sz w:val="20"/>
        </w:rPr>
        <w:t xml:space="preserve">  Parámetros de resistencia del suelo</w:t>
      </w:r>
      <w:r>
        <w:rPr>
          <w:rFonts w:ascii="Times New Roman" w:hAnsi="Times New Roman" w:cs="Times New Roman"/>
          <w:bCs/>
          <w:sz w:val="20"/>
        </w:rPr>
        <w:t xml:space="preserve"> saturado</w:t>
      </w:r>
      <w:r w:rsidRPr="00250CFE">
        <w:rPr>
          <w:rFonts w:ascii="Times New Roman" w:hAnsi="Times New Roman" w:cs="Times New Roman"/>
          <w:bCs/>
          <w:sz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21"/>
        <w:gridCol w:w="3185"/>
      </w:tblGrid>
      <w:tr w:rsidR="00250CFE" w:rsidRPr="00D77B0B" w:rsidTr="00250CFE">
        <w:trPr>
          <w:trHeight w:val="448"/>
          <w:jc w:val="center"/>
        </w:trPr>
        <w:tc>
          <w:tcPr>
            <w:tcW w:w="0" w:type="auto"/>
            <w:gridSpan w:val="2"/>
            <w:vAlign w:val="center"/>
          </w:tcPr>
          <w:p w:rsidR="00250CFE" w:rsidRPr="00D77B0B" w:rsidRDefault="00250CFE" w:rsidP="00250CFE">
            <w:pPr>
              <w:pStyle w:val="NormalWeb"/>
              <w:spacing w:before="0" w:beforeAutospacing="0" w:after="0" w:afterAutospacing="0"/>
              <w:jc w:val="center"/>
              <w:rPr>
                <w:rFonts w:ascii="Arial Narrow" w:hAnsi="Arial Narrow"/>
                <w:b/>
                <w:bCs/>
                <w:color w:val="000000"/>
                <w:kern w:val="24"/>
                <w:sz w:val="20"/>
                <w:szCs w:val="20"/>
              </w:rPr>
            </w:pPr>
            <w:r w:rsidRPr="000215CE">
              <w:rPr>
                <w:sz w:val="20"/>
                <w:szCs w:val="20"/>
              </w:rPr>
              <w:t>Parámetros</w:t>
            </w:r>
          </w:p>
        </w:tc>
      </w:tr>
      <w:tr w:rsidR="00250CFE" w:rsidRPr="00D77B0B" w:rsidTr="00250CFE">
        <w:trPr>
          <w:trHeight w:val="503"/>
          <w:jc w:val="center"/>
        </w:trPr>
        <w:tc>
          <w:tcPr>
            <w:tcW w:w="0" w:type="auto"/>
            <w:vAlign w:val="center"/>
          </w:tcPr>
          <w:p w:rsidR="00250CFE" w:rsidRPr="00D77B0B" w:rsidRDefault="00250CFE" w:rsidP="003A2F42">
            <w:pPr>
              <w:pStyle w:val="NormalWeb"/>
              <w:spacing w:before="0" w:beforeAutospacing="0" w:after="0" w:afterAutospacing="0"/>
              <w:jc w:val="center"/>
              <w:rPr>
                <w:rFonts w:ascii="Arial Narrow" w:hAnsi="Arial Narrow"/>
                <w:bCs/>
                <w:color w:val="000000"/>
                <w:kern w:val="24"/>
                <w:sz w:val="20"/>
                <w:szCs w:val="20"/>
              </w:rPr>
            </w:pPr>
            <w:r w:rsidRPr="00D77B0B">
              <w:rPr>
                <w:sz w:val="20"/>
                <w:szCs w:val="20"/>
              </w:rPr>
              <w:t xml:space="preserve">Cohesión, C </w:t>
            </w:r>
            <w:r w:rsidRPr="00D77B0B">
              <w:rPr>
                <w:rFonts w:ascii="Arial Narrow" w:hAnsi="Arial Narrow"/>
                <w:bCs/>
                <w:color w:val="000000"/>
                <w:kern w:val="24"/>
                <w:sz w:val="20"/>
                <w:szCs w:val="20"/>
              </w:rPr>
              <w:t xml:space="preserve">= </w:t>
            </w:r>
            <w:r w:rsidR="003A2F42">
              <w:rPr>
                <w:sz w:val="20"/>
                <w:szCs w:val="20"/>
              </w:rPr>
              <w:t>58,84</w:t>
            </w:r>
            <w:r w:rsidRPr="00D77B0B">
              <w:rPr>
                <w:sz w:val="20"/>
                <w:szCs w:val="20"/>
              </w:rPr>
              <w:t xml:space="preserve"> kPa</w:t>
            </w:r>
          </w:p>
        </w:tc>
        <w:tc>
          <w:tcPr>
            <w:tcW w:w="0" w:type="auto"/>
            <w:vAlign w:val="center"/>
          </w:tcPr>
          <w:p w:rsidR="00250CFE" w:rsidRPr="00D77B0B" w:rsidRDefault="00250CFE" w:rsidP="003A2F42">
            <w:pPr>
              <w:pStyle w:val="NormalWeb"/>
              <w:spacing w:before="0" w:beforeAutospacing="0" w:after="0" w:afterAutospacing="0"/>
              <w:jc w:val="center"/>
              <w:rPr>
                <w:rFonts w:ascii="Arial Narrow" w:hAnsi="Arial Narrow"/>
                <w:bCs/>
                <w:color w:val="000000"/>
                <w:kern w:val="24"/>
                <w:sz w:val="20"/>
                <w:szCs w:val="20"/>
              </w:rPr>
            </w:pPr>
            <w:r w:rsidRPr="00D77B0B">
              <w:rPr>
                <w:sz w:val="20"/>
                <w:szCs w:val="20"/>
              </w:rPr>
              <w:t xml:space="preserve">Ángulo de fricción interna, </w:t>
            </w:r>
            <w:r w:rsidRPr="00D77B0B">
              <w:rPr>
                <w:sz w:val="20"/>
                <w:szCs w:val="20"/>
              </w:rPr>
              <w:sym w:font="Symbol" w:char="F06A"/>
            </w:r>
            <w:r>
              <w:rPr>
                <w:sz w:val="20"/>
                <w:szCs w:val="20"/>
              </w:rPr>
              <w:t xml:space="preserve"> </w:t>
            </w:r>
            <w:r w:rsidRPr="00D77B0B">
              <w:rPr>
                <w:rFonts w:ascii="Arial Narrow" w:hAnsi="Arial Narrow"/>
                <w:bCs/>
                <w:color w:val="000000"/>
                <w:kern w:val="24"/>
                <w:sz w:val="20"/>
                <w:szCs w:val="20"/>
              </w:rPr>
              <w:t>=</w:t>
            </w:r>
            <w:r w:rsidR="003A2F42">
              <w:rPr>
                <w:sz w:val="20"/>
                <w:szCs w:val="20"/>
              </w:rPr>
              <w:t>15,04</w:t>
            </w:r>
            <w:r w:rsidRPr="00D77B0B">
              <w:rPr>
                <w:sz w:val="20"/>
                <w:szCs w:val="20"/>
              </w:rPr>
              <w:t xml:space="preserve"> º</w:t>
            </w:r>
          </w:p>
        </w:tc>
      </w:tr>
    </w:tbl>
    <w:p w:rsidR="00E93DBB" w:rsidRDefault="00E93DBB" w:rsidP="00096215">
      <w:pPr>
        <w:spacing w:after="0" w:line="360" w:lineRule="auto"/>
        <w:rPr>
          <w:rFonts w:ascii="Times New Roman" w:hAnsi="Times New Roman" w:cs="Times New Roman"/>
          <w:sz w:val="24"/>
          <w:szCs w:val="24"/>
        </w:rPr>
      </w:pPr>
    </w:p>
    <w:p w:rsidR="00D55990" w:rsidRDefault="00D55990" w:rsidP="00096215">
      <w:pPr>
        <w:spacing w:after="0" w:line="360" w:lineRule="auto"/>
        <w:rPr>
          <w:rFonts w:ascii="Times New Roman" w:hAnsi="Times New Roman" w:cs="Times New Roman"/>
          <w:sz w:val="24"/>
          <w:szCs w:val="24"/>
        </w:rPr>
      </w:pPr>
      <w:r>
        <w:rPr>
          <w:rFonts w:ascii="Times New Roman" w:hAnsi="Times New Roman" w:cs="Times New Roman"/>
          <w:sz w:val="24"/>
          <w:szCs w:val="24"/>
        </w:rPr>
        <w:t>A partir de los parámetros para el suelo saturado y empleando las expresiones 1, 2, 3, 4 y 5, se obtienen las propiedades físico-mecánicas del suelo parcialmente saturado para cada grado de saturación como se muestra en la Tabla 1.</w:t>
      </w:r>
    </w:p>
    <w:p w:rsidR="00D55990" w:rsidRDefault="00D55990" w:rsidP="00D55990">
      <w:pPr>
        <w:spacing w:after="0" w:line="360" w:lineRule="auto"/>
        <w:jc w:val="center"/>
        <w:rPr>
          <w:rFonts w:ascii="Times New Roman" w:eastAsiaTheme="minorEastAsia" w:hAnsi="Times New Roman" w:cs="Times New Roman"/>
          <w:sz w:val="24"/>
          <w:szCs w:val="24"/>
        </w:rPr>
      </w:pPr>
      <w:r w:rsidRPr="00F31665">
        <w:rPr>
          <w:rFonts w:ascii="Times New Roman" w:eastAsiaTheme="minorEastAsia" w:hAnsi="Times New Roman" w:cs="Times New Roman"/>
          <w:b/>
          <w:sz w:val="24"/>
          <w:szCs w:val="24"/>
        </w:rPr>
        <w:t>Tabla 1</w:t>
      </w:r>
      <w:r>
        <w:rPr>
          <w:rFonts w:ascii="Times New Roman" w:eastAsiaTheme="minorEastAsia" w:hAnsi="Times New Roman" w:cs="Times New Roman"/>
          <w:sz w:val="24"/>
          <w:szCs w:val="24"/>
        </w:rPr>
        <w:t>. Resumen de las propiedades del suelo de la cortina.</w:t>
      </w:r>
    </w:p>
    <w:tbl>
      <w:tblPr>
        <w:tblpPr w:leftFromText="141" w:rightFromText="141" w:vertAnchor="text" w:horzAnchor="margin" w:tblpXSpec="center" w:tblpY="2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7"/>
        <w:gridCol w:w="800"/>
        <w:gridCol w:w="1096"/>
        <w:gridCol w:w="1079"/>
        <w:gridCol w:w="567"/>
        <w:gridCol w:w="800"/>
        <w:gridCol w:w="680"/>
        <w:gridCol w:w="1361"/>
      </w:tblGrid>
      <w:tr w:rsidR="00D55990" w:rsidTr="00CC34F3">
        <w:tblPrEx>
          <w:tblCellMar>
            <w:top w:w="0" w:type="dxa"/>
            <w:bottom w:w="0" w:type="dxa"/>
          </w:tblCellMar>
        </w:tblPrEx>
        <w:trPr>
          <w:trHeight w:val="466"/>
        </w:trPr>
        <w:tc>
          <w:tcPr>
            <w:tcW w:w="3612" w:type="dxa"/>
            <w:gridSpan w:val="4"/>
            <w:shd w:val="clear" w:color="auto" w:fill="C6D9F1" w:themeFill="text2" w:themeFillTint="33"/>
            <w:vAlign w:val="center"/>
          </w:tcPr>
          <w:p w:rsidR="00D55990" w:rsidRPr="000A3ADE" w:rsidRDefault="006A6118" w:rsidP="00CC34F3">
            <w:pPr>
              <w:spacing w:after="0" w:line="360" w:lineRule="auto"/>
              <w:jc w:val="cente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 xml:space="preserve">Método </w:t>
            </w:r>
            <w:r w:rsidR="00D55990" w:rsidRPr="000A3ADE">
              <w:rPr>
                <w:rFonts w:ascii="Times New Roman" w:eastAsiaTheme="minorEastAsia" w:hAnsi="Times New Roman" w:cs="Times New Roman"/>
                <w:b/>
                <w:sz w:val="24"/>
                <w:szCs w:val="24"/>
              </w:rPr>
              <w:t xml:space="preserve">Ajuste </w:t>
            </w:r>
            <w:r>
              <w:rPr>
                <w:rFonts w:ascii="Times New Roman" w:eastAsiaTheme="minorEastAsia" w:hAnsi="Times New Roman" w:cs="Times New Roman"/>
                <w:b/>
                <w:sz w:val="24"/>
                <w:szCs w:val="24"/>
              </w:rPr>
              <w:t xml:space="preserve">de </w:t>
            </w:r>
            <w:r w:rsidR="00D55990" w:rsidRPr="000A3ADE">
              <w:rPr>
                <w:rFonts w:ascii="Times New Roman" w:eastAsiaTheme="minorEastAsia" w:hAnsi="Times New Roman" w:cs="Times New Roman"/>
                <w:b/>
                <w:sz w:val="24"/>
                <w:szCs w:val="24"/>
              </w:rPr>
              <w:t>Fredlund</w:t>
            </w:r>
          </w:p>
        </w:tc>
        <w:tc>
          <w:tcPr>
            <w:tcW w:w="3140" w:type="dxa"/>
            <w:gridSpan w:val="4"/>
            <w:shd w:val="clear" w:color="auto" w:fill="C6D9F1" w:themeFill="text2" w:themeFillTint="33"/>
            <w:vAlign w:val="center"/>
          </w:tcPr>
          <w:p w:rsidR="00D55990" w:rsidRPr="000A3ADE" w:rsidRDefault="006A6118" w:rsidP="00CC34F3">
            <w:pPr>
              <w:spacing w:after="0" w:line="360" w:lineRule="auto"/>
              <w:jc w:val="cente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 xml:space="preserve">Método de </w:t>
            </w:r>
            <w:r w:rsidR="00D55990" w:rsidRPr="000A3ADE">
              <w:rPr>
                <w:rFonts w:ascii="Times New Roman" w:eastAsiaTheme="minorEastAsia" w:hAnsi="Times New Roman" w:cs="Times New Roman"/>
                <w:b/>
                <w:sz w:val="24"/>
                <w:szCs w:val="24"/>
              </w:rPr>
              <w:t xml:space="preserve">Ajuste </w:t>
            </w:r>
            <w:r>
              <w:rPr>
                <w:rFonts w:ascii="Times New Roman" w:eastAsiaTheme="minorEastAsia" w:hAnsi="Times New Roman" w:cs="Times New Roman"/>
                <w:b/>
                <w:sz w:val="24"/>
                <w:szCs w:val="24"/>
              </w:rPr>
              <w:t xml:space="preserve">de </w:t>
            </w:r>
            <w:r w:rsidR="00D55990" w:rsidRPr="000A3ADE">
              <w:rPr>
                <w:rFonts w:ascii="Times New Roman" w:eastAsiaTheme="minorEastAsia" w:hAnsi="Times New Roman" w:cs="Times New Roman"/>
                <w:b/>
                <w:sz w:val="24"/>
                <w:szCs w:val="24"/>
              </w:rPr>
              <w:t>Vanapalli</w:t>
            </w:r>
          </w:p>
        </w:tc>
      </w:tr>
      <w:tr w:rsidR="00D55990" w:rsidTr="00CC34F3">
        <w:tblPrEx>
          <w:tblCellMar>
            <w:top w:w="0" w:type="dxa"/>
            <w:bottom w:w="0" w:type="dxa"/>
          </w:tblCellMar>
        </w:tblPrEx>
        <w:trPr>
          <w:trHeight w:val="508"/>
        </w:trPr>
        <w:tc>
          <w:tcPr>
            <w:tcW w:w="637" w:type="dxa"/>
            <w:shd w:val="clear" w:color="auto" w:fill="C6D9F1" w:themeFill="text2" w:themeFillTint="33"/>
            <w:vAlign w:val="center"/>
          </w:tcPr>
          <w:p w:rsidR="00D55990" w:rsidRPr="000A3ADE" w:rsidRDefault="00D55990" w:rsidP="00CC34F3">
            <w:pPr>
              <w:spacing w:after="0" w:line="360" w:lineRule="auto"/>
              <w:jc w:val="center"/>
              <w:rPr>
                <w:rFonts w:ascii="Times New Roman" w:eastAsiaTheme="minorEastAsia" w:hAnsi="Times New Roman" w:cs="Times New Roman"/>
                <w:b/>
                <w:sz w:val="24"/>
                <w:szCs w:val="24"/>
              </w:rPr>
            </w:pPr>
            <w:r w:rsidRPr="000A3ADE">
              <w:rPr>
                <w:rFonts w:ascii="Times New Roman" w:eastAsiaTheme="minorEastAsia" w:hAnsi="Times New Roman" w:cs="Times New Roman"/>
                <w:b/>
                <w:sz w:val="24"/>
                <w:szCs w:val="24"/>
              </w:rPr>
              <w:t>Sr (%)</w:t>
            </w:r>
          </w:p>
        </w:tc>
        <w:tc>
          <w:tcPr>
            <w:tcW w:w="800" w:type="dxa"/>
            <w:shd w:val="clear" w:color="auto" w:fill="C6D9F1" w:themeFill="text2" w:themeFillTint="33"/>
            <w:vAlign w:val="center"/>
          </w:tcPr>
          <w:p w:rsidR="00D55990" w:rsidRPr="000A3ADE" w:rsidRDefault="00D55990" w:rsidP="00CC34F3">
            <w:pPr>
              <w:spacing w:after="0" w:line="360" w:lineRule="auto"/>
              <w:jc w:val="center"/>
              <w:rPr>
                <w:rFonts w:ascii="Times New Roman" w:eastAsiaTheme="minorEastAsia" w:hAnsi="Times New Roman" w:cs="Times New Roman"/>
                <w:b/>
                <w:sz w:val="24"/>
                <w:szCs w:val="24"/>
              </w:rPr>
            </w:pPr>
            <w:r w:rsidRPr="000A3ADE">
              <w:rPr>
                <w:rFonts w:ascii="Times New Roman" w:eastAsiaTheme="minorEastAsia" w:hAnsi="Times New Roman" w:cs="Times New Roman"/>
                <w:b/>
                <w:sz w:val="24"/>
                <w:szCs w:val="24"/>
              </w:rPr>
              <w:t>C (kPa)</w:t>
            </w:r>
          </w:p>
        </w:tc>
        <w:tc>
          <w:tcPr>
            <w:tcW w:w="1096" w:type="dxa"/>
            <w:shd w:val="clear" w:color="auto" w:fill="C6D9F1" w:themeFill="text2" w:themeFillTint="33"/>
            <w:vAlign w:val="center"/>
          </w:tcPr>
          <w:p w:rsidR="00D55990" w:rsidRPr="000A3ADE" w:rsidRDefault="00D55990" w:rsidP="00CC34F3">
            <w:pPr>
              <w:spacing w:after="0" w:line="360" w:lineRule="auto"/>
              <w:jc w:val="center"/>
              <w:rPr>
                <w:rFonts w:ascii="Times New Roman" w:eastAsiaTheme="minorEastAsia" w:hAnsi="Times New Roman" w:cs="Times New Roman"/>
                <w:b/>
                <w:sz w:val="24"/>
                <w:szCs w:val="24"/>
              </w:rPr>
            </w:pPr>
            <w:r w:rsidRPr="000A3ADE">
              <w:rPr>
                <w:rFonts w:ascii="Cambria Math" w:hAnsi="Cambria Math" w:cs="Cambria Math"/>
                <w:b/>
                <w:sz w:val="24"/>
                <w:szCs w:val="24"/>
              </w:rPr>
              <w:t>𝛷 (°)</w:t>
            </w:r>
          </w:p>
        </w:tc>
        <w:tc>
          <w:tcPr>
            <w:tcW w:w="1079" w:type="dxa"/>
            <w:shd w:val="clear" w:color="auto" w:fill="C6D9F1" w:themeFill="text2" w:themeFillTint="33"/>
            <w:vAlign w:val="center"/>
          </w:tcPr>
          <w:p w:rsidR="00D55990" w:rsidRPr="000A3ADE" w:rsidRDefault="00D55990" w:rsidP="00CC34F3">
            <w:pPr>
              <w:spacing w:after="0" w:line="360" w:lineRule="auto"/>
              <w:jc w:val="center"/>
              <w:rPr>
                <w:rFonts w:ascii="Times New Roman" w:eastAsiaTheme="minorEastAsia" w:hAnsi="Times New Roman" w:cs="Times New Roman"/>
                <w:b/>
                <w:sz w:val="24"/>
                <w:szCs w:val="24"/>
              </w:rPr>
            </w:pPr>
            <w:r w:rsidRPr="000A3ADE">
              <w:rPr>
                <w:rFonts w:ascii="Cambria Math" w:hAnsi="Cambria Math" w:cs="Cambria Math"/>
                <w:b/>
                <w:sz w:val="24"/>
                <w:szCs w:val="24"/>
              </w:rPr>
              <w:t>Ɣ (kN/m</w:t>
            </w:r>
            <w:r w:rsidRPr="000A3ADE">
              <w:rPr>
                <w:rFonts w:ascii="Cambria Math" w:hAnsi="Cambria Math" w:cs="Cambria Math"/>
                <w:b/>
                <w:sz w:val="24"/>
                <w:szCs w:val="24"/>
                <w:vertAlign w:val="superscript"/>
              </w:rPr>
              <w:t>3</w:t>
            </w:r>
            <w:r w:rsidRPr="000A3ADE">
              <w:rPr>
                <w:rFonts w:ascii="Cambria Math" w:hAnsi="Cambria Math" w:cs="Cambria Math"/>
                <w:b/>
                <w:sz w:val="24"/>
                <w:szCs w:val="24"/>
              </w:rPr>
              <w:t>)</w:t>
            </w:r>
          </w:p>
        </w:tc>
        <w:tc>
          <w:tcPr>
            <w:tcW w:w="567" w:type="dxa"/>
            <w:shd w:val="clear" w:color="auto" w:fill="C6D9F1" w:themeFill="text2" w:themeFillTint="33"/>
            <w:vAlign w:val="center"/>
          </w:tcPr>
          <w:p w:rsidR="00D55990" w:rsidRPr="000A3ADE" w:rsidRDefault="00D55990" w:rsidP="00CC34F3">
            <w:pPr>
              <w:spacing w:after="0" w:line="360" w:lineRule="auto"/>
              <w:jc w:val="center"/>
              <w:rPr>
                <w:rFonts w:ascii="Times New Roman" w:eastAsiaTheme="minorEastAsia" w:hAnsi="Times New Roman" w:cs="Times New Roman"/>
                <w:b/>
                <w:sz w:val="24"/>
                <w:szCs w:val="24"/>
              </w:rPr>
            </w:pPr>
            <w:r w:rsidRPr="000A3ADE">
              <w:rPr>
                <w:rFonts w:ascii="Times New Roman" w:eastAsiaTheme="minorEastAsia" w:hAnsi="Times New Roman" w:cs="Times New Roman"/>
                <w:b/>
                <w:sz w:val="24"/>
                <w:szCs w:val="24"/>
              </w:rPr>
              <w:t>Sr (%)</w:t>
            </w:r>
          </w:p>
        </w:tc>
        <w:tc>
          <w:tcPr>
            <w:tcW w:w="660" w:type="dxa"/>
            <w:shd w:val="clear" w:color="auto" w:fill="C6D9F1" w:themeFill="text2" w:themeFillTint="33"/>
            <w:vAlign w:val="center"/>
          </w:tcPr>
          <w:p w:rsidR="00D55990" w:rsidRPr="000A3ADE" w:rsidRDefault="00D55990" w:rsidP="00CC34F3">
            <w:pPr>
              <w:spacing w:after="0" w:line="360" w:lineRule="auto"/>
              <w:jc w:val="center"/>
              <w:rPr>
                <w:rFonts w:ascii="Times New Roman" w:eastAsiaTheme="minorEastAsia" w:hAnsi="Times New Roman" w:cs="Times New Roman"/>
                <w:b/>
                <w:sz w:val="24"/>
                <w:szCs w:val="24"/>
              </w:rPr>
            </w:pPr>
            <w:r w:rsidRPr="000A3ADE">
              <w:rPr>
                <w:rFonts w:ascii="Times New Roman" w:eastAsiaTheme="minorEastAsia" w:hAnsi="Times New Roman" w:cs="Times New Roman"/>
                <w:b/>
                <w:sz w:val="24"/>
                <w:szCs w:val="24"/>
              </w:rPr>
              <w:t>C (kPa)</w:t>
            </w:r>
          </w:p>
        </w:tc>
        <w:tc>
          <w:tcPr>
            <w:tcW w:w="552" w:type="dxa"/>
            <w:shd w:val="clear" w:color="auto" w:fill="C6D9F1" w:themeFill="text2" w:themeFillTint="33"/>
            <w:vAlign w:val="center"/>
          </w:tcPr>
          <w:p w:rsidR="00D55990" w:rsidRPr="000A3ADE" w:rsidRDefault="00D55990" w:rsidP="00CC34F3">
            <w:pPr>
              <w:spacing w:after="0" w:line="360" w:lineRule="auto"/>
              <w:jc w:val="center"/>
              <w:rPr>
                <w:rFonts w:ascii="Times New Roman" w:eastAsiaTheme="minorEastAsia" w:hAnsi="Times New Roman" w:cs="Times New Roman"/>
                <w:b/>
                <w:sz w:val="24"/>
                <w:szCs w:val="24"/>
              </w:rPr>
            </w:pPr>
            <w:r w:rsidRPr="000A3ADE">
              <w:rPr>
                <w:rFonts w:ascii="Cambria Math" w:hAnsi="Cambria Math" w:cs="Cambria Math"/>
                <w:b/>
                <w:sz w:val="24"/>
                <w:szCs w:val="24"/>
              </w:rPr>
              <w:t>𝛷 (°)</w:t>
            </w:r>
          </w:p>
        </w:tc>
        <w:tc>
          <w:tcPr>
            <w:tcW w:w="1361" w:type="dxa"/>
            <w:shd w:val="clear" w:color="auto" w:fill="C6D9F1" w:themeFill="text2" w:themeFillTint="33"/>
            <w:vAlign w:val="center"/>
          </w:tcPr>
          <w:p w:rsidR="00D55990" w:rsidRPr="000A3ADE" w:rsidRDefault="00D55990" w:rsidP="00CC34F3">
            <w:pPr>
              <w:spacing w:after="0" w:line="360" w:lineRule="auto"/>
              <w:jc w:val="center"/>
              <w:rPr>
                <w:rFonts w:ascii="Times New Roman" w:eastAsiaTheme="minorEastAsia" w:hAnsi="Times New Roman" w:cs="Times New Roman"/>
                <w:b/>
                <w:sz w:val="24"/>
                <w:szCs w:val="24"/>
              </w:rPr>
            </w:pPr>
            <w:r w:rsidRPr="000A3ADE">
              <w:rPr>
                <w:rFonts w:ascii="Cambria Math" w:hAnsi="Cambria Math" w:cs="Cambria Math"/>
                <w:b/>
                <w:sz w:val="24"/>
                <w:szCs w:val="24"/>
              </w:rPr>
              <w:t>Ɣ (kN/m</w:t>
            </w:r>
            <w:r w:rsidRPr="000A3ADE">
              <w:rPr>
                <w:rFonts w:ascii="Cambria Math" w:hAnsi="Cambria Math" w:cs="Cambria Math"/>
                <w:b/>
                <w:sz w:val="24"/>
                <w:szCs w:val="24"/>
                <w:vertAlign w:val="superscript"/>
              </w:rPr>
              <w:t>3</w:t>
            </w:r>
            <w:r w:rsidRPr="000A3ADE">
              <w:rPr>
                <w:rFonts w:ascii="Cambria Math" w:hAnsi="Cambria Math" w:cs="Cambria Math"/>
                <w:b/>
                <w:sz w:val="24"/>
                <w:szCs w:val="24"/>
              </w:rPr>
              <w:t>)</w:t>
            </w:r>
          </w:p>
        </w:tc>
      </w:tr>
      <w:tr w:rsidR="00D55990" w:rsidTr="00CC34F3">
        <w:tblPrEx>
          <w:tblCellMar>
            <w:top w:w="0" w:type="dxa"/>
            <w:bottom w:w="0" w:type="dxa"/>
          </w:tblCellMar>
        </w:tblPrEx>
        <w:trPr>
          <w:trHeight w:val="515"/>
        </w:trPr>
        <w:tc>
          <w:tcPr>
            <w:tcW w:w="637" w:type="dxa"/>
            <w:shd w:val="clear" w:color="auto" w:fill="C6D9F1" w:themeFill="text2" w:themeFillTint="33"/>
            <w:vAlign w:val="center"/>
          </w:tcPr>
          <w:p w:rsidR="00D55990" w:rsidRPr="000A3ADE" w:rsidRDefault="00D55990" w:rsidP="00CC34F3">
            <w:pPr>
              <w:spacing w:after="0" w:line="360" w:lineRule="auto"/>
              <w:rPr>
                <w:rFonts w:ascii="Times New Roman" w:eastAsiaTheme="minorEastAsia" w:hAnsi="Times New Roman" w:cs="Times New Roman"/>
                <w:b/>
                <w:sz w:val="24"/>
                <w:szCs w:val="24"/>
              </w:rPr>
            </w:pPr>
            <w:r w:rsidRPr="000A3ADE">
              <w:rPr>
                <w:rFonts w:ascii="Times New Roman" w:eastAsiaTheme="minorEastAsia" w:hAnsi="Times New Roman" w:cs="Times New Roman"/>
                <w:b/>
                <w:sz w:val="24"/>
                <w:szCs w:val="24"/>
              </w:rPr>
              <w:t>100</w:t>
            </w:r>
          </w:p>
        </w:tc>
        <w:tc>
          <w:tcPr>
            <w:tcW w:w="800" w:type="dxa"/>
            <w:vAlign w:val="center"/>
          </w:tcPr>
          <w:p w:rsidR="00D55990" w:rsidRDefault="00D55990" w:rsidP="00CC34F3">
            <w:pPr>
              <w:spacing w:after="0" w:line="36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58,84</w:t>
            </w:r>
          </w:p>
        </w:tc>
        <w:tc>
          <w:tcPr>
            <w:tcW w:w="1096" w:type="dxa"/>
            <w:vAlign w:val="center"/>
          </w:tcPr>
          <w:p w:rsidR="00D55990" w:rsidRDefault="00D55990" w:rsidP="00CC34F3">
            <w:pPr>
              <w:spacing w:after="0" w:line="36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15,01</w:t>
            </w:r>
          </w:p>
        </w:tc>
        <w:tc>
          <w:tcPr>
            <w:tcW w:w="1079" w:type="dxa"/>
            <w:vAlign w:val="center"/>
          </w:tcPr>
          <w:p w:rsidR="00D55990" w:rsidRDefault="00D55990" w:rsidP="00CC34F3">
            <w:pPr>
              <w:spacing w:after="0" w:line="36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15,43</w:t>
            </w:r>
          </w:p>
        </w:tc>
        <w:tc>
          <w:tcPr>
            <w:tcW w:w="567" w:type="dxa"/>
            <w:shd w:val="clear" w:color="auto" w:fill="C6D9F1" w:themeFill="text2" w:themeFillTint="33"/>
            <w:vAlign w:val="center"/>
          </w:tcPr>
          <w:p w:rsidR="00D55990" w:rsidRPr="000A3ADE" w:rsidRDefault="00D55990" w:rsidP="00CC34F3">
            <w:pPr>
              <w:spacing w:after="0" w:line="360" w:lineRule="auto"/>
              <w:rPr>
                <w:rFonts w:ascii="Times New Roman" w:eastAsiaTheme="minorEastAsia" w:hAnsi="Times New Roman" w:cs="Times New Roman"/>
                <w:b/>
                <w:sz w:val="24"/>
                <w:szCs w:val="24"/>
              </w:rPr>
            </w:pPr>
            <w:r w:rsidRPr="000A3ADE">
              <w:rPr>
                <w:rFonts w:ascii="Times New Roman" w:eastAsiaTheme="minorEastAsia" w:hAnsi="Times New Roman" w:cs="Times New Roman"/>
                <w:b/>
                <w:sz w:val="24"/>
                <w:szCs w:val="24"/>
              </w:rPr>
              <w:t>100</w:t>
            </w:r>
          </w:p>
        </w:tc>
        <w:tc>
          <w:tcPr>
            <w:tcW w:w="660" w:type="dxa"/>
            <w:vAlign w:val="center"/>
          </w:tcPr>
          <w:p w:rsidR="00D55990" w:rsidRDefault="00D55990" w:rsidP="00CC34F3">
            <w:pPr>
              <w:spacing w:after="0" w:line="36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58,84</w:t>
            </w:r>
          </w:p>
        </w:tc>
        <w:tc>
          <w:tcPr>
            <w:tcW w:w="552" w:type="dxa"/>
            <w:vAlign w:val="center"/>
          </w:tcPr>
          <w:p w:rsidR="00D55990" w:rsidRDefault="00D55990" w:rsidP="00CC34F3">
            <w:pPr>
              <w:spacing w:after="0" w:line="36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15,01</w:t>
            </w:r>
          </w:p>
        </w:tc>
        <w:tc>
          <w:tcPr>
            <w:tcW w:w="1361" w:type="dxa"/>
            <w:vAlign w:val="center"/>
          </w:tcPr>
          <w:p w:rsidR="00D55990" w:rsidRDefault="00D55990" w:rsidP="00CC34F3">
            <w:pPr>
              <w:spacing w:after="0" w:line="36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15,43</w:t>
            </w:r>
          </w:p>
        </w:tc>
      </w:tr>
      <w:tr w:rsidR="00D55990" w:rsidTr="00CC34F3">
        <w:tblPrEx>
          <w:tblCellMar>
            <w:top w:w="0" w:type="dxa"/>
            <w:bottom w:w="0" w:type="dxa"/>
          </w:tblCellMar>
        </w:tblPrEx>
        <w:trPr>
          <w:trHeight w:val="539"/>
        </w:trPr>
        <w:tc>
          <w:tcPr>
            <w:tcW w:w="637" w:type="dxa"/>
            <w:shd w:val="clear" w:color="auto" w:fill="C6D9F1" w:themeFill="text2" w:themeFillTint="33"/>
            <w:vAlign w:val="center"/>
          </w:tcPr>
          <w:p w:rsidR="00D55990" w:rsidRPr="000A3ADE" w:rsidRDefault="00D55990" w:rsidP="00CC34F3">
            <w:pPr>
              <w:spacing w:after="0" w:line="360" w:lineRule="auto"/>
              <w:jc w:val="center"/>
              <w:rPr>
                <w:rFonts w:ascii="Times New Roman" w:eastAsiaTheme="minorEastAsia" w:hAnsi="Times New Roman" w:cs="Times New Roman"/>
                <w:b/>
                <w:sz w:val="24"/>
                <w:szCs w:val="24"/>
              </w:rPr>
            </w:pPr>
            <w:r w:rsidRPr="000A3ADE">
              <w:rPr>
                <w:rFonts w:ascii="Times New Roman" w:eastAsiaTheme="minorEastAsia" w:hAnsi="Times New Roman" w:cs="Times New Roman"/>
                <w:b/>
                <w:sz w:val="24"/>
                <w:szCs w:val="24"/>
              </w:rPr>
              <w:t>98</w:t>
            </w:r>
          </w:p>
        </w:tc>
        <w:tc>
          <w:tcPr>
            <w:tcW w:w="800" w:type="dxa"/>
            <w:vAlign w:val="center"/>
          </w:tcPr>
          <w:p w:rsidR="00D55990" w:rsidRDefault="00D55990" w:rsidP="00CC34F3">
            <w:pPr>
              <w:spacing w:after="0" w:line="36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70,71</w:t>
            </w:r>
          </w:p>
        </w:tc>
        <w:tc>
          <w:tcPr>
            <w:tcW w:w="1096" w:type="dxa"/>
            <w:vAlign w:val="center"/>
          </w:tcPr>
          <w:p w:rsidR="00D55990" w:rsidRDefault="00D55990" w:rsidP="00CC34F3">
            <w:pPr>
              <w:spacing w:after="0" w:line="36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16,25</w:t>
            </w:r>
          </w:p>
        </w:tc>
        <w:tc>
          <w:tcPr>
            <w:tcW w:w="1079" w:type="dxa"/>
            <w:vAlign w:val="center"/>
          </w:tcPr>
          <w:p w:rsidR="00D55990" w:rsidRDefault="00D55990" w:rsidP="00CC34F3">
            <w:pPr>
              <w:spacing w:after="0" w:line="36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17,32</w:t>
            </w:r>
          </w:p>
        </w:tc>
        <w:tc>
          <w:tcPr>
            <w:tcW w:w="567" w:type="dxa"/>
            <w:shd w:val="clear" w:color="auto" w:fill="C6D9F1" w:themeFill="text2" w:themeFillTint="33"/>
            <w:vAlign w:val="center"/>
          </w:tcPr>
          <w:p w:rsidR="00D55990" w:rsidRPr="000A3ADE" w:rsidRDefault="00D55990" w:rsidP="00CC34F3">
            <w:pPr>
              <w:spacing w:after="0" w:line="360" w:lineRule="auto"/>
              <w:jc w:val="center"/>
              <w:rPr>
                <w:rFonts w:ascii="Times New Roman" w:eastAsiaTheme="minorEastAsia" w:hAnsi="Times New Roman" w:cs="Times New Roman"/>
                <w:b/>
                <w:sz w:val="24"/>
                <w:szCs w:val="24"/>
              </w:rPr>
            </w:pPr>
            <w:r w:rsidRPr="000A3ADE">
              <w:rPr>
                <w:rFonts w:ascii="Times New Roman" w:eastAsiaTheme="minorEastAsia" w:hAnsi="Times New Roman" w:cs="Times New Roman"/>
                <w:b/>
                <w:sz w:val="24"/>
                <w:szCs w:val="24"/>
              </w:rPr>
              <w:t>98</w:t>
            </w:r>
          </w:p>
        </w:tc>
        <w:tc>
          <w:tcPr>
            <w:tcW w:w="660" w:type="dxa"/>
            <w:vAlign w:val="center"/>
          </w:tcPr>
          <w:p w:rsidR="00D55990" w:rsidRDefault="00D55990" w:rsidP="00CC34F3">
            <w:pPr>
              <w:spacing w:after="0" w:line="36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72,69</w:t>
            </w:r>
          </w:p>
        </w:tc>
        <w:tc>
          <w:tcPr>
            <w:tcW w:w="552" w:type="dxa"/>
            <w:vAlign w:val="center"/>
          </w:tcPr>
          <w:p w:rsidR="00D55990" w:rsidRDefault="00D55990" w:rsidP="00CC34F3">
            <w:pPr>
              <w:spacing w:after="0" w:line="36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16,25</w:t>
            </w:r>
          </w:p>
        </w:tc>
        <w:tc>
          <w:tcPr>
            <w:tcW w:w="1361" w:type="dxa"/>
            <w:vAlign w:val="center"/>
          </w:tcPr>
          <w:p w:rsidR="00D55990" w:rsidRDefault="00D55990" w:rsidP="00CC34F3">
            <w:pPr>
              <w:spacing w:after="0" w:line="36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17,3175</w:t>
            </w:r>
          </w:p>
        </w:tc>
      </w:tr>
      <w:tr w:rsidR="00D55990" w:rsidTr="00CC34F3">
        <w:tblPrEx>
          <w:tblCellMar>
            <w:top w:w="0" w:type="dxa"/>
            <w:bottom w:w="0" w:type="dxa"/>
          </w:tblCellMar>
        </w:tblPrEx>
        <w:trPr>
          <w:trHeight w:val="561"/>
        </w:trPr>
        <w:tc>
          <w:tcPr>
            <w:tcW w:w="637" w:type="dxa"/>
            <w:shd w:val="clear" w:color="auto" w:fill="C6D9F1" w:themeFill="text2" w:themeFillTint="33"/>
            <w:vAlign w:val="center"/>
          </w:tcPr>
          <w:p w:rsidR="00D55990" w:rsidRPr="000A3ADE" w:rsidRDefault="00D55990" w:rsidP="00CC34F3">
            <w:pPr>
              <w:spacing w:after="0" w:line="360" w:lineRule="auto"/>
              <w:jc w:val="center"/>
              <w:rPr>
                <w:rFonts w:ascii="Times New Roman" w:eastAsiaTheme="minorEastAsia" w:hAnsi="Times New Roman" w:cs="Times New Roman"/>
                <w:b/>
                <w:sz w:val="24"/>
                <w:szCs w:val="24"/>
              </w:rPr>
            </w:pPr>
            <w:r w:rsidRPr="000A3ADE">
              <w:rPr>
                <w:rFonts w:ascii="Times New Roman" w:eastAsiaTheme="minorEastAsia" w:hAnsi="Times New Roman" w:cs="Times New Roman"/>
                <w:b/>
                <w:sz w:val="24"/>
                <w:szCs w:val="24"/>
              </w:rPr>
              <w:t>90</w:t>
            </w:r>
          </w:p>
        </w:tc>
        <w:tc>
          <w:tcPr>
            <w:tcW w:w="800" w:type="dxa"/>
            <w:vAlign w:val="center"/>
          </w:tcPr>
          <w:p w:rsidR="00D55990" w:rsidRDefault="00D55990" w:rsidP="00CC34F3">
            <w:pPr>
              <w:spacing w:after="0" w:line="36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86,63</w:t>
            </w:r>
          </w:p>
        </w:tc>
        <w:tc>
          <w:tcPr>
            <w:tcW w:w="1096" w:type="dxa"/>
            <w:vAlign w:val="center"/>
          </w:tcPr>
          <w:p w:rsidR="00D55990" w:rsidRDefault="00D55990" w:rsidP="00CC34F3">
            <w:pPr>
              <w:spacing w:after="0" w:line="36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16,25</w:t>
            </w:r>
          </w:p>
        </w:tc>
        <w:tc>
          <w:tcPr>
            <w:tcW w:w="1079" w:type="dxa"/>
            <w:vAlign w:val="center"/>
          </w:tcPr>
          <w:p w:rsidR="00D55990" w:rsidRDefault="00D55990" w:rsidP="00CC34F3">
            <w:pPr>
              <w:spacing w:after="0" w:line="36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16,94</w:t>
            </w:r>
          </w:p>
        </w:tc>
        <w:tc>
          <w:tcPr>
            <w:tcW w:w="567" w:type="dxa"/>
            <w:shd w:val="clear" w:color="auto" w:fill="C6D9F1" w:themeFill="text2" w:themeFillTint="33"/>
            <w:vAlign w:val="center"/>
          </w:tcPr>
          <w:p w:rsidR="00D55990" w:rsidRPr="000A3ADE" w:rsidRDefault="00D55990" w:rsidP="00CC34F3">
            <w:pPr>
              <w:spacing w:after="0" w:line="360" w:lineRule="auto"/>
              <w:jc w:val="center"/>
              <w:rPr>
                <w:rFonts w:ascii="Times New Roman" w:eastAsiaTheme="minorEastAsia" w:hAnsi="Times New Roman" w:cs="Times New Roman"/>
                <w:b/>
                <w:sz w:val="24"/>
                <w:szCs w:val="24"/>
              </w:rPr>
            </w:pPr>
            <w:r w:rsidRPr="000A3ADE">
              <w:rPr>
                <w:rFonts w:ascii="Times New Roman" w:eastAsiaTheme="minorEastAsia" w:hAnsi="Times New Roman" w:cs="Times New Roman"/>
                <w:b/>
                <w:sz w:val="24"/>
                <w:szCs w:val="24"/>
              </w:rPr>
              <w:t>90</w:t>
            </w:r>
          </w:p>
        </w:tc>
        <w:tc>
          <w:tcPr>
            <w:tcW w:w="660" w:type="dxa"/>
            <w:vAlign w:val="center"/>
          </w:tcPr>
          <w:p w:rsidR="00D55990" w:rsidRDefault="00D55990" w:rsidP="00CC34F3">
            <w:pPr>
              <w:spacing w:after="0" w:line="36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92,82</w:t>
            </w:r>
          </w:p>
        </w:tc>
        <w:tc>
          <w:tcPr>
            <w:tcW w:w="552" w:type="dxa"/>
            <w:vAlign w:val="center"/>
          </w:tcPr>
          <w:p w:rsidR="00D55990" w:rsidRDefault="00D55990" w:rsidP="00CC34F3">
            <w:pPr>
              <w:spacing w:after="0" w:line="36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16,25</w:t>
            </w:r>
          </w:p>
        </w:tc>
        <w:tc>
          <w:tcPr>
            <w:tcW w:w="1361" w:type="dxa"/>
            <w:vAlign w:val="center"/>
          </w:tcPr>
          <w:p w:rsidR="00D55990" w:rsidRDefault="00D55990" w:rsidP="00CC34F3">
            <w:pPr>
              <w:spacing w:after="0" w:line="36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16,94</w:t>
            </w:r>
          </w:p>
        </w:tc>
      </w:tr>
      <w:tr w:rsidR="00D55990" w:rsidTr="00CC34F3">
        <w:tblPrEx>
          <w:tblCellMar>
            <w:top w:w="0" w:type="dxa"/>
            <w:bottom w:w="0" w:type="dxa"/>
          </w:tblCellMar>
        </w:tblPrEx>
        <w:trPr>
          <w:trHeight w:val="427"/>
        </w:trPr>
        <w:tc>
          <w:tcPr>
            <w:tcW w:w="637" w:type="dxa"/>
            <w:shd w:val="clear" w:color="auto" w:fill="C6D9F1" w:themeFill="text2" w:themeFillTint="33"/>
            <w:vAlign w:val="center"/>
          </w:tcPr>
          <w:p w:rsidR="00D55990" w:rsidRPr="000A3ADE" w:rsidRDefault="00D55990" w:rsidP="00CC34F3">
            <w:pPr>
              <w:spacing w:after="0" w:line="360" w:lineRule="auto"/>
              <w:jc w:val="center"/>
              <w:rPr>
                <w:rFonts w:ascii="Times New Roman" w:eastAsiaTheme="minorEastAsia" w:hAnsi="Times New Roman" w:cs="Times New Roman"/>
                <w:b/>
                <w:sz w:val="24"/>
                <w:szCs w:val="24"/>
              </w:rPr>
            </w:pPr>
            <w:r w:rsidRPr="000A3ADE">
              <w:rPr>
                <w:rFonts w:ascii="Times New Roman" w:eastAsiaTheme="minorEastAsia" w:hAnsi="Times New Roman" w:cs="Times New Roman"/>
                <w:b/>
                <w:sz w:val="24"/>
                <w:szCs w:val="24"/>
              </w:rPr>
              <w:t>80</w:t>
            </w:r>
          </w:p>
        </w:tc>
        <w:tc>
          <w:tcPr>
            <w:tcW w:w="800" w:type="dxa"/>
            <w:vAlign w:val="center"/>
          </w:tcPr>
          <w:p w:rsidR="00D55990" w:rsidRDefault="00D55990" w:rsidP="00CC34F3">
            <w:pPr>
              <w:spacing w:after="0" w:line="36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101,98</w:t>
            </w:r>
          </w:p>
        </w:tc>
        <w:tc>
          <w:tcPr>
            <w:tcW w:w="1096" w:type="dxa"/>
            <w:vAlign w:val="center"/>
          </w:tcPr>
          <w:p w:rsidR="00D55990" w:rsidRDefault="00D55990" w:rsidP="00CC34F3">
            <w:pPr>
              <w:spacing w:after="0" w:line="36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16,25</w:t>
            </w:r>
          </w:p>
        </w:tc>
        <w:tc>
          <w:tcPr>
            <w:tcW w:w="1079" w:type="dxa"/>
            <w:vAlign w:val="center"/>
          </w:tcPr>
          <w:p w:rsidR="00D55990" w:rsidRDefault="00D55990" w:rsidP="00CC34F3">
            <w:pPr>
              <w:spacing w:after="0" w:line="36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16,412</w:t>
            </w:r>
          </w:p>
        </w:tc>
        <w:tc>
          <w:tcPr>
            <w:tcW w:w="567" w:type="dxa"/>
            <w:shd w:val="clear" w:color="auto" w:fill="C6D9F1" w:themeFill="text2" w:themeFillTint="33"/>
            <w:vAlign w:val="center"/>
          </w:tcPr>
          <w:p w:rsidR="00D55990" w:rsidRPr="000A3ADE" w:rsidRDefault="00D55990" w:rsidP="00CC34F3">
            <w:pPr>
              <w:spacing w:after="0" w:line="360" w:lineRule="auto"/>
              <w:jc w:val="center"/>
              <w:rPr>
                <w:rFonts w:ascii="Times New Roman" w:eastAsiaTheme="minorEastAsia" w:hAnsi="Times New Roman" w:cs="Times New Roman"/>
                <w:b/>
                <w:sz w:val="24"/>
                <w:szCs w:val="24"/>
              </w:rPr>
            </w:pPr>
            <w:r w:rsidRPr="000A3ADE">
              <w:rPr>
                <w:rFonts w:ascii="Times New Roman" w:eastAsiaTheme="minorEastAsia" w:hAnsi="Times New Roman" w:cs="Times New Roman"/>
                <w:b/>
                <w:sz w:val="24"/>
                <w:szCs w:val="24"/>
              </w:rPr>
              <w:t>80</w:t>
            </w:r>
          </w:p>
        </w:tc>
        <w:tc>
          <w:tcPr>
            <w:tcW w:w="660" w:type="dxa"/>
            <w:vAlign w:val="center"/>
          </w:tcPr>
          <w:p w:rsidR="00D55990" w:rsidRDefault="00D55990" w:rsidP="00CC34F3">
            <w:pPr>
              <w:spacing w:after="0" w:line="36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113,42</w:t>
            </w:r>
          </w:p>
        </w:tc>
        <w:tc>
          <w:tcPr>
            <w:tcW w:w="552" w:type="dxa"/>
            <w:vAlign w:val="center"/>
          </w:tcPr>
          <w:p w:rsidR="00D55990" w:rsidRDefault="00D55990" w:rsidP="00CC34F3">
            <w:pPr>
              <w:spacing w:after="0" w:line="36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16,25</w:t>
            </w:r>
          </w:p>
        </w:tc>
        <w:tc>
          <w:tcPr>
            <w:tcW w:w="1361" w:type="dxa"/>
            <w:vAlign w:val="center"/>
          </w:tcPr>
          <w:p w:rsidR="00D55990" w:rsidRDefault="00D55990" w:rsidP="00CC34F3">
            <w:pPr>
              <w:spacing w:after="0" w:line="360" w:lineRule="auto"/>
              <w:jc w:val="center"/>
              <w:rPr>
                <w:rFonts w:ascii="Times New Roman" w:eastAsiaTheme="minorEastAsia" w:hAnsi="Times New Roman" w:cs="Times New Roman"/>
                <w:sz w:val="24"/>
                <w:szCs w:val="24"/>
              </w:rPr>
            </w:pPr>
            <w:r>
              <w:rPr>
                <w:rFonts w:ascii="Times New Roman" w:eastAsiaTheme="minorEastAsia" w:hAnsi="Times New Roman" w:cs="Times New Roman"/>
                <w:sz w:val="24"/>
                <w:szCs w:val="24"/>
              </w:rPr>
              <w:t>16,412</w:t>
            </w:r>
          </w:p>
        </w:tc>
      </w:tr>
    </w:tbl>
    <w:p w:rsidR="00D55990" w:rsidRDefault="00D55990" w:rsidP="00D55990">
      <w:pPr>
        <w:spacing w:after="0" w:line="360" w:lineRule="auto"/>
        <w:jc w:val="center"/>
        <w:rPr>
          <w:rFonts w:ascii="Times New Roman" w:eastAsiaTheme="minorEastAsia" w:hAnsi="Times New Roman" w:cs="Times New Roman"/>
          <w:sz w:val="24"/>
          <w:szCs w:val="24"/>
        </w:rPr>
      </w:pPr>
    </w:p>
    <w:p w:rsidR="00D55990" w:rsidRDefault="00D55990" w:rsidP="00D55990">
      <w:pPr>
        <w:spacing w:after="0" w:line="360" w:lineRule="auto"/>
        <w:jc w:val="center"/>
        <w:rPr>
          <w:noProof/>
          <w:lang w:eastAsia="es-ES"/>
        </w:rPr>
      </w:pPr>
    </w:p>
    <w:p w:rsidR="00D55990" w:rsidRDefault="00D55990" w:rsidP="00D55990">
      <w:pPr>
        <w:spacing w:after="0" w:line="360" w:lineRule="auto"/>
        <w:jc w:val="center"/>
        <w:rPr>
          <w:noProof/>
          <w:lang w:eastAsia="es-ES"/>
        </w:rPr>
      </w:pPr>
    </w:p>
    <w:p w:rsidR="00D55990" w:rsidRDefault="00D55990" w:rsidP="00D55990">
      <w:pPr>
        <w:spacing w:after="0" w:line="360" w:lineRule="auto"/>
        <w:jc w:val="center"/>
        <w:rPr>
          <w:noProof/>
          <w:lang w:eastAsia="es-ES"/>
        </w:rPr>
      </w:pPr>
    </w:p>
    <w:p w:rsidR="00D55990" w:rsidRDefault="00D55990" w:rsidP="00D55990">
      <w:pPr>
        <w:spacing w:after="0" w:line="360" w:lineRule="auto"/>
        <w:jc w:val="center"/>
        <w:rPr>
          <w:noProof/>
          <w:lang w:eastAsia="es-ES"/>
        </w:rPr>
      </w:pPr>
    </w:p>
    <w:p w:rsidR="00D55990" w:rsidRDefault="00D55990" w:rsidP="00D55990">
      <w:pPr>
        <w:spacing w:after="0" w:line="360" w:lineRule="auto"/>
        <w:jc w:val="center"/>
        <w:rPr>
          <w:noProof/>
          <w:lang w:eastAsia="es-ES"/>
        </w:rPr>
      </w:pPr>
    </w:p>
    <w:p w:rsidR="00D55990" w:rsidRDefault="00D55990" w:rsidP="00D55990">
      <w:pPr>
        <w:spacing w:after="0" w:line="360" w:lineRule="auto"/>
        <w:jc w:val="center"/>
        <w:rPr>
          <w:noProof/>
          <w:lang w:eastAsia="es-ES"/>
        </w:rPr>
      </w:pPr>
    </w:p>
    <w:p w:rsidR="00D55990" w:rsidRDefault="00D55990" w:rsidP="00D55990">
      <w:pPr>
        <w:spacing w:after="0" w:line="360" w:lineRule="auto"/>
        <w:jc w:val="center"/>
        <w:rPr>
          <w:noProof/>
          <w:lang w:eastAsia="es-ES"/>
        </w:rPr>
      </w:pPr>
    </w:p>
    <w:p w:rsidR="00D55990" w:rsidRDefault="00D55990" w:rsidP="00D55990">
      <w:pPr>
        <w:spacing w:after="0" w:line="360" w:lineRule="auto"/>
        <w:jc w:val="center"/>
        <w:rPr>
          <w:noProof/>
          <w:lang w:eastAsia="es-ES"/>
        </w:rPr>
      </w:pPr>
    </w:p>
    <w:p w:rsidR="00D55990" w:rsidRPr="00DC3A1C" w:rsidRDefault="00D55990" w:rsidP="00096215">
      <w:pPr>
        <w:spacing w:after="0" w:line="360" w:lineRule="auto"/>
        <w:rPr>
          <w:rFonts w:ascii="Times New Roman" w:hAnsi="Times New Roman" w:cs="Times New Roman"/>
          <w:sz w:val="24"/>
          <w:szCs w:val="24"/>
        </w:rPr>
      </w:pPr>
    </w:p>
    <w:p w:rsidR="00D24410" w:rsidRDefault="00D24410" w:rsidP="009D53D4">
      <w:pPr>
        <w:spacing w:line="360" w:lineRule="auto"/>
        <w:jc w:val="both"/>
        <w:rPr>
          <w:rFonts w:ascii="Times New Roman" w:hAnsi="Times New Roman" w:cs="Times New Roman"/>
          <w:b/>
          <w:sz w:val="24"/>
          <w:szCs w:val="24"/>
        </w:rPr>
      </w:pPr>
      <w:r w:rsidRPr="00D24410">
        <w:rPr>
          <w:rFonts w:ascii="Times New Roman" w:hAnsi="Times New Roman" w:cs="Times New Roman"/>
          <w:b/>
          <w:sz w:val="24"/>
          <w:szCs w:val="24"/>
        </w:rPr>
        <w:t>Calibración del modelo</w:t>
      </w:r>
    </w:p>
    <w:p w:rsidR="00847B34" w:rsidRDefault="001A2847" w:rsidP="00641E1E">
      <w:pPr>
        <w:spacing w:line="360" w:lineRule="auto"/>
        <w:jc w:val="both"/>
        <w:rPr>
          <w:rFonts w:ascii="Times New Roman" w:hAnsi="Times New Roman" w:cs="Times New Roman"/>
          <w:sz w:val="24"/>
          <w:szCs w:val="24"/>
        </w:rPr>
      </w:pPr>
      <w:ins w:id="115" w:author="maricela" w:date="2017-04-17T09:12:00Z">
        <w:r w:rsidRPr="001A2847">
          <w:rPr>
            <w:rFonts w:ascii="Times New Roman" w:hAnsi="Times New Roman" w:cs="Times New Roman"/>
            <w:sz w:val="24"/>
            <w:szCs w:val="24"/>
            <w:rPrChange w:id="116" w:author="maricela" w:date="2017-04-17T09:12:00Z">
              <w:rPr>
                <w:rFonts w:cs="Arial"/>
                <w:sz w:val="24"/>
              </w:rPr>
            </w:rPrChange>
          </w:rPr>
          <w:t xml:space="preserve">Para la definición de la geometría del modelo fueron tomadas como referencia </w:t>
        </w:r>
      </w:ins>
      <w:ins w:id="117" w:author="maricela" w:date="2017-04-17T11:05:00Z">
        <w:r w:rsidRPr="001A2847">
          <w:rPr>
            <w:rFonts w:ascii="Times New Roman" w:hAnsi="Times New Roman" w:cs="Times New Roman"/>
            <w:sz w:val="24"/>
            <w:szCs w:val="24"/>
          </w:rPr>
          <w:t xml:space="preserve">15 </w:t>
        </w:r>
      </w:ins>
      <w:ins w:id="118" w:author="maricela" w:date="2017-04-17T09:12:00Z">
        <w:r w:rsidRPr="001A2847">
          <w:rPr>
            <w:rFonts w:ascii="Times New Roman" w:hAnsi="Times New Roman" w:cs="Times New Roman"/>
            <w:sz w:val="24"/>
            <w:szCs w:val="24"/>
            <w:rPrChange w:id="119" w:author="maricela" w:date="2017-04-17T09:12:00Z">
              <w:rPr>
                <w:rFonts w:cs="Arial"/>
                <w:sz w:val="24"/>
              </w:rPr>
            </w:rPrChange>
          </w:rPr>
          <w:t xml:space="preserve">presas </w:t>
        </w:r>
      </w:ins>
      <w:ins w:id="120" w:author="maricela" w:date="2017-04-17T10:54:00Z">
        <w:r w:rsidRPr="001A2847">
          <w:rPr>
            <w:rFonts w:ascii="Times New Roman" w:hAnsi="Times New Roman" w:cs="Times New Roman"/>
            <w:sz w:val="24"/>
            <w:szCs w:val="24"/>
          </w:rPr>
          <w:t>existentes en</w:t>
        </w:r>
      </w:ins>
      <w:ins w:id="121" w:author="maricela" w:date="2017-04-17T09:13:00Z">
        <w:r w:rsidRPr="001A2847">
          <w:rPr>
            <w:rFonts w:ascii="Times New Roman" w:hAnsi="Times New Roman" w:cs="Times New Roman"/>
            <w:sz w:val="24"/>
            <w:szCs w:val="24"/>
          </w:rPr>
          <w:t xml:space="preserve"> la región central del país</w:t>
        </w:r>
      </w:ins>
      <w:r>
        <w:rPr>
          <w:rFonts w:ascii="Times New Roman" w:hAnsi="Times New Roman" w:cs="Times New Roman"/>
          <w:sz w:val="24"/>
          <w:szCs w:val="24"/>
        </w:rPr>
        <w:t xml:space="preserve">, además de los criterios de predimensionamiento </w:t>
      </w:r>
      <w:r>
        <w:rPr>
          <w:rFonts w:ascii="Times New Roman" w:hAnsi="Times New Roman" w:cs="Times New Roman"/>
          <w:sz w:val="24"/>
          <w:szCs w:val="24"/>
        </w:rPr>
        <w:lastRenderedPageBreak/>
        <w:t xml:space="preserve">correspondientes a </w:t>
      </w:r>
      <w:r w:rsidR="008C4187" w:rsidRPr="00641E1E">
        <w:rPr>
          <w:rFonts w:ascii="Times New Roman" w:hAnsi="Times New Roman" w:cs="Times New Roman"/>
          <w:b/>
          <w:sz w:val="24"/>
          <w:szCs w:val="24"/>
        </w:rPr>
        <w:fldChar w:fldCharType="begin"/>
      </w:r>
      <w:r w:rsidR="008C4187" w:rsidRPr="00641E1E">
        <w:rPr>
          <w:rFonts w:ascii="Times New Roman" w:hAnsi="Times New Roman" w:cs="Times New Roman"/>
          <w:b/>
          <w:sz w:val="24"/>
          <w:szCs w:val="24"/>
        </w:rPr>
        <w:instrText xml:space="preserve"> ADDIN EN.CITE &lt;EndNote&gt;&lt;Cite&gt;&lt;Author&gt;Armas Novoa&lt;/Author&gt;&lt;Year&gt;1987&lt;/Year&gt;&lt;RecNum&gt;3&lt;/RecNum&gt;&lt;DisplayText&gt;(Armas Novoa and Horta Mestas, 1987)&lt;/DisplayText&gt;&lt;record&gt;&lt;rec-number&gt;3&lt;/rec-number&gt;&lt;foreign-keys&gt;&lt;key app="EN" db-id="r5zevsfzivfxeged0xmvffdydw52ste2wpax"&gt;3&lt;/key&gt;&lt;/foreign-keys&gt;&lt;ref-type name="Book"&gt;6&lt;/ref-type&gt;&lt;contributors&gt;&lt;authors&gt;&lt;author&gt;Armas Novoa, Rolando &lt;/author&gt;&lt;author&gt; Horta Mestas, E&lt;/author&gt;&lt;/authors&gt;&lt;secondary-authors&gt;&lt;/secondary-authors&gt;&lt;/contributors&gt;&lt;titles&gt;&lt;title&gt;Presas de tierra&lt;/title&gt;&lt;secondary-title&gt;Instituto Superior Politécnico José A. Echeverría, La Habana&lt;/secondary-title&gt;&lt;/titles&gt;&lt;dates&gt;&lt;year&gt;1987&lt;/year&gt;&lt;/dates&gt;&lt;urls&gt;&lt;/urls&gt;&lt;/record&gt;&lt;/Cite&gt;&lt;/EndNote&gt;</w:instrText>
      </w:r>
      <w:r w:rsidR="008C4187" w:rsidRPr="00641E1E">
        <w:rPr>
          <w:rFonts w:ascii="Times New Roman" w:hAnsi="Times New Roman" w:cs="Times New Roman"/>
          <w:b/>
          <w:sz w:val="24"/>
          <w:szCs w:val="24"/>
        </w:rPr>
        <w:fldChar w:fldCharType="separate"/>
      </w:r>
      <w:r w:rsidR="008C4187" w:rsidRPr="00641E1E">
        <w:rPr>
          <w:rFonts w:ascii="Times New Roman" w:hAnsi="Times New Roman" w:cs="Times New Roman"/>
          <w:b/>
          <w:noProof/>
          <w:sz w:val="24"/>
          <w:szCs w:val="24"/>
        </w:rPr>
        <w:t>(</w:t>
      </w:r>
      <w:hyperlink w:anchor="_ENREF_1" w:tooltip="Armas Novoa, 1987 #3" w:history="1">
        <w:r w:rsidR="00FC6210" w:rsidRPr="00641E1E">
          <w:rPr>
            <w:rFonts w:ascii="Times New Roman" w:hAnsi="Times New Roman" w:cs="Times New Roman"/>
            <w:b/>
            <w:noProof/>
            <w:sz w:val="24"/>
            <w:szCs w:val="24"/>
          </w:rPr>
          <w:t>Armas Novoa and Horta Mestas, 1987</w:t>
        </w:r>
      </w:hyperlink>
      <w:r w:rsidR="008C4187" w:rsidRPr="00641E1E">
        <w:rPr>
          <w:rFonts w:ascii="Times New Roman" w:hAnsi="Times New Roman" w:cs="Times New Roman"/>
          <w:b/>
          <w:noProof/>
          <w:sz w:val="24"/>
          <w:szCs w:val="24"/>
        </w:rPr>
        <w:t>)</w:t>
      </w:r>
      <w:r w:rsidR="008C4187" w:rsidRPr="00641E1E">
        <w:rPr>
          <w:rFonts w:ascii="Times New Roman" w:hAnsi="Times New Roman" w:cs="Times New Roman"/>
          <w:b/>
          <w:sz w:val="24"/>
          <w:szCs w:val="24"/>
        </w:rPr>
        <w:fldChar w:fldCharType="end"/>
      </w:r>
      <w:r w:rsidR="008C4187">
        <w:rPr>
          <w:rFonts w:ascii="Times New Roman" w:hAnsi="Times New Roman" w:cs="Times New Roman"/>
          <w:sz w:val="24"/>
          <w:szCs w:val="24"/>
        </w:rPr>
        <w:t xml:space="preserve"> obteniendo la geometría de la cortina de la presa mostrada en la </w:t>
      </w:r>
      <w:r w:rsidR="008C4187" w:rsidRPr="00641E1E">
        <w:rPr>
          <w:rFonts w:ascii="Times New Roman" w:hAnsi="Times New Roman" w:cs="Times New Roman"/>
          <w:sz w:val="24"/>
          <w:szCs w:val="24"/>
        </w:rPr>
        <w:t>Figura 5</w:t>
      </w:r>
      <w:r w:rsidR="008C4187">
        <w:rPr>
          <w:rFonts w:ascii="Times New Roman" w:hAnsi="Times New Roman" w:cs="Times New Roman"/>
          <w:sz w:val="24"/>
          <w:szCs w:val="24"/>
        </w:rPr>
        <w:t>.</w:t>
      </w:r>
      <w:r w:rsidR="00641E1E">
        <w:rPr>
          <w:rFonts w:ascii="Times New Roman" w:hAnsi="Times New Roman" w:cs="Times New Roman"/>
          <w:sz w:val="24"/>
          <w:szCs w:val="24"/>
        </w:rPr>
        <w:t xml:space="preserve"> Por otro lado, para establecer las dimensiones de la cimentación es necesario realizar la calibración del modelo </w:t>
      </w:r>
      <w:r w:rsidR="00C572E6">
        <w:rPr>
          <w:rFonts w:ascii="Times New Roman" w:hAnsi="Times New Roman" w:cs="Times New Roman"/>
          <w:sz w:val="24"/>
          <w:szCs w:val="24"/>
        </w:rPr>
        <w:t xml:space="preserve">en SIGMA/W </w:t>
      </w:r>
      <w:r w:rsidR="00641E1E">
        <w:rPr>
          <w:rFonts w:ascii="Times New Roman" w:hAnsi="Times New Roman" w:cs="Times New Roman"/>
          <w:sz w:val="24"/>
          <w:szCs w:val="24"/>
        </w:rPr>
        <w:t>partiendo de un análisis de tensiones iniciales</w:t>
      </w:r>
      <w:r w:rsidR="006D0150">
        <w:rPr>
          <w:rFonts w:ascii="Times New Roman" w:hAnsi="Times New Roman" w:cs="Times New Roman"/>
          <w:sz w:val="24"/>
          <w:szCs w:val="24"/>
        </w:rPr>
        <w:t>. Se calibrará primeramente la densidad de la malla para obtener as</w:t>
      </w:r>
      <w:r w:rsidR="00D33616">
        <w:rPr>
          <w:rFonts w:ascii="Times New Roman" w:hAnsi="Times New Roman" w:cs="Times New Roman"/>
          <w:sz w:val="24"/>
          <w:szCs w:val="24"/>
        </w:rPr>
        <w:t>í</w:t>
      </w:r>
      <w:r w:rsidR="00641E1E">
        <w:rPr>
          <w:rFonts w:ascii="Times New Roman" w:hAnsi="Times New Roman" w:cs="Times New Roman"/>
          <w:sz w:val="24"/>
          <w:szCs w:val="24"/>
        </w:rPr>
        <w:t xml:space="preserve"> </w:t>
      </w:r>
      <w:r w:rsidR="00D33616">
        <w:rPr>
          <w:rFonts w:ascii="Times New Roman" w:hAnsi="Times New Roman" w:cs="Times New Roman"/>
          <w:sz w:val="24"/>
          <w:szCs w:val="24"/>
        </w:rPr>
        <w:t xml:space="preserve">la </w:t>
      </w:r>
      <w:r w:rsidR="003A7FCF">
        <w:rPr>
          <w:rFonts w:ascii="Times New Roman" w:hAnsi="Times New Roman" w:cs="Times New Roman"/>
          <w:sz w:val="24"/>
          <w:szCs w:val="24"/>
        </w:rPr>
        <w:t>di</w:t>
      </w:r>
      <w:r w:rsidR="00D33616">
        <w:rPr>
          <w:rFonts w:ascii="Times New Roman" w:hAnsi="Times New Roman" w:cs="Times New Roman"/>
          <w:sz w:val="24"/>
          <w:szCs w:val="24"/>
        </w:rPr>
        <w:t>s</w:t>
      </w:r>
      <w:r w:rsidR="003A7FCF">
        <w:rPr>
          <w:rFonts w:ascii="Times New Roman" w:hAnsi="Times New Roman" w:cs="Times New Roman"/>
          <w:sz w:val="24"/>
          <w:szCs w:val="24"/>
        </w:rPr>
        <w:t>cre</w:t>
      </w:r>
      <w:r w:rsidR="00D33616">
        <w:rPr>
          <w:rFonts w:ascii="Times New Roman" w:hAnsi="Times New Roman" w:cs="Times New Roman"/>
          <w:sz w:val="24"/>
          <w:szCs w:val="24"/>
        </w:rPr>
        <w:t>tización del modelo que brinde los resultados más precisos con el menor costo computacional posible</w:t>
      </w:r>
      <w:r w:rsidR="00C572E6">
        <w:rPr>
          <w:rFonts w:ascii="Times New Roman" w:hAnsi="Times New Roman" w:cs="Times New Roman"/>
          <w:sz w:val="24"/>
          <w:szCs w:val="24"/>
        </w:rPr>
        <w:t>, calibrándose posteriormente la profundidad y el ancho.</w:t>
      </w:r>
    </w:p>
    <w:p w:rsidR="00124FE0" w:rsidRDefault="00124FE0" w:rsidP="00124FE0">
      <w:pPr>
        <w:spacing w:line="360" w:lineRule="auto"/>
        <w:jc w:val="center"/>
        <w:rPr>
          <w:rFonts w:ascii="Times New Roman" w:hAnsi="Times New Roman" w:cs="Times New Roman"/>
          <w:sz w:val="24"/>
          <w:szCs w:val="24"/>
        </w:rPr>
      </w:pPr>
      <w:ins w:id="122" w:author="maricela" w:date="2017-06-11T11:47:00Z">
        <w:r>
          <w:rPr>
            <w:noProof/>
            <w:lang w:eastAsia="es-ES"/>
          </w:rPr>
          <w:drawing>
            <wp:inline distT="0" distB="0" distL="0" distR="0" wp14:anchorId="25530821" wp14:editId="7D6BA0A4">
              <wp:extent cx="3390900" cy="1233055"/>
              <wp:effectExtent l="19050" t="19050" r="19050" b="24765"/>
              <wp:docPr id="141190" name="Imagen 141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404279" cy="1237920"/>
                      </a:xfrm>
                      <a:prstGeom prst="rect">
                        <a:avLst/>
                      </a:prstGeom>
                      <a:ln>
                        <a:solidFill>
                          <a:schemeClr val="tx1"/>
                        </a:solidFill>
                      </a:ln>
                    </pic:spPr>
                  </pic:pic>
                </a:graphicData>
              </a:graphic>
            </wp:inline>
          </w:drawing>
        </w:r>
      </w:ins>
    </w:p>
    <w:p w:rsidR="00124FE0" w:rsidRPr="00124FE0" w:rsidRDefault="00124FE0" w:rsidP="00124FE0">
      <w:pPr>
        <w:spacing w:line="360" w:lineRule="auto"/>
        <w:jc w:val="center"/>
        <w:rPr>
          <w:rFonts w:ascii="Times New Roman" w:hAnsi="Times New Roman" w:cs="Times New Roman"/>
          <w:sz w:val="20"/>
          <w:szCs w:val="24"/>
        </w:rPr>
      </w:pPr>
      <w:r w:rsidRPr="00124FE0">
        <w:rPr>
          <w:rFonts w:ascii="Times New Roman" w:hAnsi="Times New Roman" w:cs="Times New Roman"/>
          <w:b/>
          <w:sz w:val="20"/>
          <w:szCs w:val="24"/>
        </w:rPr>
        <w:t>Figura 6.</w:t>
      </w:r>
      <w:r w:rsidRPr="00124FE0">
        <w:rPr>
          <w:rFonts w:ascii="Times New Roman" w:hAnsi="Times New Roman" w:cs="Times New Roman"/>
          <w:sz w:val="20"/>
          <w:szCs w:val="24"/>
        </w:rPr>
        <w:t xml:space="preserve"> Dimensiones de la cortina de la presa</w:t>
      </w:r>
    </w:p>
    <w:p w:rsidR="00847B34" w:rsidRPr="00650CF9" w:rsidRDefault="00875E4D" w:rsidP="00847B34">
      <w:pPr>
        <w:jc w:val="center"/>
        <w:rPr>
          <w:sz w:val="20"/>
          <w:szCs w:val="20"/>
        </w:rPr>
      </w:pPr>
      <w:r>
        <w:rPr>
          <w:noProof/>
          <w:lang w:eastAsia="es-ES"/>
        </w:rPr>
        <mc:AlternateContent>
          <mc:Choice Requires="wps">
            <w:drawing>
              <wp:anchor distT="0" distB="0" distL="114300" distR="114300" simplePos="0" relativeHeight="251656704" behindDoc="0" locked="0" layoutInCell="1" allowOverlap="1">
                <wp:simplePos x="0" y="0"/>
                <wp:positionH relativeFrom="column">
                  <wp:posOffset>1577340</wp:posOffset>
                </wp:positionH>
                <wp:positionV relativeFrom="paragraph">
                  <wp:posOffset>1212215</wp:posOffset>
                </wp:positionV>
                <wp:extent cx="923925" cy="264795"/>
                <wp:effectExtent l="0" t="0" r="28575" b="20955"/>
                <wp:wrapNone/>
                <wp:docPr id="5" name="Cuadro de texto 5"/>
                <wp:cNvGraphicFramePr/>
                <a:graphic xmlns:a="http://schemas.openxmlformats.org/drawingml/2006/main">
                  <a:graphicData uri="http://schemas.microsoft.com/office/word/2010/wordprocessingShape">
                    <wps:wsp>
                      <wps:cNvSpPr txBox="1"/>
                      <wps:spPr>
                        <a:xfrm>
                          <a:off x="0" y="0"/>
                          <a:ext cx="923925" cy="264795"/>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044ECA" w:rsidRPr="00875E4D" w:rsidRDefault="00044ECA">
                            <w:pPr>
                              <w:rPr>
                                <w:rFonts w:ascii="Times New Roman" w:hAnsi="Times New Roman" w:cs="Times New Roman"/>
                                <w:b/>
                                <w:sz w:val="24"/>
                              </w:rPr>
                            </w:pPr>
                            <w:r w:rsidRPr="00875E4D">
                              <w:rPr>
                                <w:rFonts w:ascii="Times New Roman" w:hAnsi="Times New Roman" w:cs="Times New Roman"/>
                                <w:b/>
                                <w:sz w:val="24"/>
                              </w:rPr>
                              <w:t>0,5 x 0,5 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5" o:spid="_x0000_s1027" type="#_x0000_t202" style="position:absolute;left:0;text-align:left;margin-left:124.2pt;margin-top:95.45pt;width:72.75pt;height:20.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mXldwIAADgFAAAOAAAAZHJzL2Uyb0RvYy54bWysVFtv2jAUfp+0/2D5fQQyaAciVIyq06Sq&#10;rUanPhvHhmi2j2cbEvbrd+yQlHU8TXtJ7HP5zu07nt80WpGDcL4CU9DRYEiJMBzKymwL+v357sMn&#10;SnxgpmQKjCjoUXh6s3j/bl7bmchhB6oUjiCI8bPaFnQXgp1lmec7oZkfgBUGlRKcZgGvbpuVjtWI&#10;rlWWD4dXWQ2utA648B6lt62SLhK+lIKHRym9CEQVFHML6evSdxO/2WLOZlvH7K7ipzTYP2ShWWUw&#10;aA91ywIje1f9BaUr7sCDDAMOOgMpKy5SDVjNaPimmvWOWZFqweZ427fJ/z9Y/nB4cqQqCzqhxDCN&#10;I1rtWemAlIIE0QQgk9ik2voZ2q4tWofmMzQ47E7uURhrb6TT8Y9VEdRju499ixGJcBRO84/THENx&#10;VOVX4+tpQs9ena3z4YsATeKhoA4nmBrLDvc+YCJo2pnEWMpEWcyuzSKdwlGJVvlNSCwO4+YJJNFK&#10;rJQjB4aEYJwLE1IdCKsMWkc3WSnVO44uOare6WQb3USiW+84vOT4Z8TeI0UFE3pnXRlwlwDKH126&#10;srXvqm9rjuWHZtOkifYD2kB5xLk5aOnvLb+rsLv3zIcn5pDvOCrc4fCIH6mgLiicTpTswP26JI/2&#10;SEPUUlLj/hTU/9wzJyhRXw0SdDoaj+PCpct4cp3jxZ1rNucas9crwImM8LWwPB2jfVDdUTrQL7jq&#10;yxgVVcxwjF3Q0B1Xod1qfCq4WC6TEa6YZeHerC2P0LHLkTvPzQtz9kSwyPEH6DaNzd7wrLWNngaW&#10;+wCySiSMfW67euo/rmfi5ukpift/fk9Wrw/e4jcAAAD//wMAUEsDBBQABgAIAAAAIQC/MGtV3gAA&#10;AAsBAAAPAAAAZHJzL2Rvd25yZXYueG1sTI/BToNAEIbvJr7DZky82aXQEECWxhCb3kysxvPCjkDK&#10;zhJ2S+nbO570NpPvzz/flPvVjmLB2Q+OFGw3EQik1pmBOgWfH4enDIQPmoweHaGCG3rYV/d3pS6M&#10;u9I7LqfQCS4hX2gFfQhTIaVve7Tab9yExOzbzVYHXudOmllfudyOMo6iVFo9EF/o9YR1j+35dLEK&#10;6qg++OW4bdKbG85f2Su9Te1RqceH9eUZRMA1/IXhV5/VoWKnxl3IeDEqiHfZjqMM8igHwYkkT3ho&#10;GCVxCrIq5f8fqh8AAAD//wMAUEsBAi0AFAAGAAgAAAAhALaDOJL+AAAA4QEAABMAAAAAAAAAAAAA&#10;AAAAAAAAAFtDb250ZW50X1R5cGVzXS54bWxQSwECLQAUAAYACAAAACEAOP0h/9YAAACUAQAACwAA&#10;AAAAAAAAAAAAAAAvAQAAX3JlbHMvLnJlbHNQSwECLQAUAAYACAAAACEAR45l5XcCAAA4BQAADgAA&#10;AAAAAAAAAAAAAAAuAgAAZHJzL2Uyb0RvYy54bWxQSwECLQAUAAYACAAAACEAvzBrVd4AAAALAQAA&#10;DwAAAAAAAAAAAAAAAADRBAAAZHJzL2Rvd25yZXYueG1sUEsFBgAAAAAEAAQA8wAAANwFAAAAAA==&#10;" fillcolor="white [3201]" strokecolor="#4f81bd [3204]" strokeweight="2pt">
                <v:textbox>
                  <w:txbxContent>
                    <w:p w:rsidR="00044ECA" w:rsidRPr="00875E4D" w:rsidRDefault="00044ECA">
                      <w:pPr>
                        <w:rPr>
                          <w:rFonts w:ascii="Times New Roman" w:hAnsi="Times New Roman" w:cs="Times New Roman"/>
                          <w:b/>
                          <w:sz w:val="24"/>
                        </w:rPr>
                      </w:pPr>
                      <w:r w:rsidRPr="00875E4D">
                        <w:rPr>
                          <w:rFonts w:ascii="Times New Roman" w:hAnsi="Times New Roman" w:cs="Times New Roman"/>
                          <w:b/>
                          <w:sz w:val="24"/>
                        </w:rPr>
                        <w:t>0,5 x 0,5 m</w:t>
                      </w:r>
                    </w:p>
                  </w:txbxContent>
                </v:textbox>
              </v:shape>
            </w:pict>
          </mc:Fallback>
        </mc:AlternateContent>
      </w:r>
      <w:ins w:id="123" w:author="maricela" w:date="2017-06-10T22:18:00Z">
        <w:r w:rsidR="00F815FC">
          <w:rPr>
            <w:noProof/>
            <w:lang w:eastAsia="es-ES"/>
          </w:rPr>
          <w:drawing>
            <wp:inline distT="0" distB="0" distL="0" distR="0" wp14:anchorId="77B86BFB" wp14:editId="7913721E">
              <wp:extent cx="4295775" cy="2181225"/>
              <wp:effectExtent l="0" t="0" r="9525" b="9525"/>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ins>
    </w:p>
    <w:p w:rsidR="00F815FC" w:rsidRDefault="00F815FC" w:rsidP="00F815FC">
      <w:pPr>
        <w:jc w:val="center"/>
        <w:rPr>
          <w:rFonts w:ascii="Times New Roman" w:hAnsi="Times New Roman" w:cs="Times New Roman"/>
          <w:sz w:val="20"/>
          <w:szCs w:val="20"/>
        </w:rPr>
      </w:pPr>
      <w:r w:rsidRPr="00131B24">
        <w:rPr>
          <w:rFonts w:ascii="Times New Roman" w:hAnsi="Times New Roman" w:cs="Times New Roman"/>
          <w:b/>
          <w:sz w:val="20"/>
          <w:szCs w:val="20"/>
        </w:rPr>
        <w:t>Figura</w:t>
      </w:r>
      <w:r>
        <w:rPr>
          <w:rFonts w:ascii="Times New Roman" w:hAnsi="Times New Roman" w:cs="Times New Roman"/>
          <w:b/>
          <w:sz w:val="20"/>
          <w:szCs w:val="20"/>
        </w:rPr>
        <w:t xml:space="preserve"> </w:t>
      </w:r>
      <w:r w:rsidR="003A7FCF">
        <w:rPr>
          <w:rFonts w:ascii="Times New Roman" w:hAnsi="Times New Roman" w:cs="Times New Roman"/>
          <w:b/>
          <w:sz w:val="20"/>
          <w:szCs w:val="20"/>
        </w:rPr>
        <w:t>6</w:t>
      </w:r>
      <w:r w:rsidRPr="00131B24">
        <w:rPr>
          <w:rFonts w:ascii="Times New Roman" w:hAnsi="Times New Roman" w:cs="Times New Roman"/>
          <w:b/>
          <w:sz w:val="20"/>
          <w:szCs w:val="20"/>
        </w:rPr>
        <w:t>.</w:t>
      </w:r>
      <w:r>
        <w:rPr>
          <w:rFonts w:ascii="Times New Roman" w:hAnsi="Times New Roman" w:cs="Times New Roman"/>
          <w:b/>
          <w:sz w:val="20"/>
          <w:szCs w:val="20"/>
        </w:rPr>
        <w:t xml:space="preserve"> </w:t>
      </w:r>
      <w:r>
        <w:rPr>
          <w:rFonts w:ascii="Times New Roman" w:hAnsi="Times New Roman" w:cs="Times New Roman"/>
          <w:sz w:val="20"/>
          <w:szCs w:val="20"/>
        </w:rPr>
        <w:t>Esfuerzo vertical vs Densidad de malla</w:t>
      </w:r>
    </w:p>
    <w:p w:rsidR="00573803" w:rsidRDefault="00875E4D" w:rsidP="00573803">
      <w:pPr>
        <w:jc w:val="center"/>
        <w:rPr>
          <w:noProof/>
        </w:rPr>
      </w:pPr>
      <w:r>
        <w:rPr>
          <w:noProof/>
          <w:lang w:eastAsia="es-ES"/>
        </w:rPr>
        <w:lastRenderedPageBreak/>
        <mc:AlternateContent>
          <mc:Choice Requires="wps">
            <w:drawing>
              <wp:anchor distT="0" distB="0" distL="114300" distR="114300" simplePos="0" relativeHeight="251609088" behindDoc="0" locked="0" layoutInCell="1" allowOverlap="1" wp14:anchorId="2A2CEE24" wp14:editId="18B8A5A2">
                <wp:simplePos x="0" y="0"/>
                <wp:positionH relativeFrom="column">
                  <wp:posOffset>1657350</wp:posOffset>
                </wp:positionH>
                <wp:positionV relativeFrom="paragraph">
                  <wp:posOffset>561340</wp:posOffset>
                </wp:positionV>
                <wp:extent cx="923925" cy="264795"/>
                <wp:effectExtent l="0" t="0" r="28575" b="20955"/>
                <wp:wrapNone/>
                <wp:docPr id="6" name="Cuadro de texto 6"/>
                <wp:cNvGraphicFramePr/>
                <a:graphic xmlns:a="http://schemas.openxmlformats.org/drawingml/2006/main">
                  <a:graphicData uri="http://schemas.microsoft.com/office/word/2010/wordprocessingShape">
                    <wps:wsp>
                      <wps:cNvSpPr txBox="1"/>
                      <wps:spPr>
                        <a:xfrm>
                          <a:off x="0" y="0"/>
                          <a:ext cx="923925" cy="264795"/>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044ECA" w:rsidRPr="00875E4D" w:rsidRDefault="00044ECA" w:rsidP="00875E4D">
                            <w:pPr>
                              <w:rPr>
                                <w:rFonts w:ascii="Times New Roman" w:hAnsi="Times New Roman" w:cs="Times New Roman"/>
                                <w:b/>
                                <w:sz w:val="24"/>
                              </w:rPr>
                            </w:pPr>
                            <w:r w:rsidRPr="00875E4D">
                              <w:rPr>
                                <w:rFonts w:ascii="Times New Roman" w:hAnsi="Times New Roman" w:cs="Times New Roman"/>
                                <w:b/>
                                <w:sz w:val="24"/>
                              </w:rPr>
                              <w:t>0,5 x 0,5 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2CEE24" id="Cuadro de texto 6" o:spid="_x0000_s1028" type="#_x0000_t202" style="position:absolute;left:0;text-align:left;margin-left:130.5pt;margin-top:44.2pt;width:72.75pt;height:20.8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s5YdwIAADgFAAAOAAAAZHJzL2Uyb0RvYy54bWysVEtvEzEQviPxHyzf6SZLmpIomyqkKkKq&#10;2ooU9ex47WaF7TG2k93w6xl7Hw0lJ8Rl15755v2NF9eNVuQgnK/AFHR8MaJEGA5lZV4K+v3p9sMn&#10;SnxgpmQKjCjoUXh6vXz/blHbuchhB6oUjqAT4+e1LeguBDvPMs93QjN/AVYYVEpwmgW8upesdKxG&#10;71pl+Wg0zWpwpXXAhfcovWmVdJn8Syl4eJDSi0BUQTG3kL4ufbfxmy0XbP7imN1VvEuD/UMWmlUG&#10;gw6ublhgZO+qv1zpijvwIMMFB52BlBUXqQasZjx6U81mx6xItWBzvB3a5P+fW35/eHSkKgs6pcQw&#10;jSNa71npgJSCBNEEINPYpNr6OWI3FtGh+QwNDruXexTG2hvpdPxjVQT12O7j0GL0RDgKZ/nHWX5J&#10;CUdVPp1czS6jl+zV2DofvgjQJB4K6nCCqbHscOdDC+0hMZYyURaza7NIp3BUolV+ExKLw7h5cpJo&#10;JdbKkQNDQjDOhQmpDsxAGURHM1kpNRiOzxmqwajDRjOR6DYYjs4Z/hlxsEhRwYTBWFcG3DkH5Y8+&#10;Xdni++rbmmP5odk2aaJ5P6AtlEecm4OW/t7y2wq7e8d8eGQO+Y6jwh0OD/iRCuqCQneiZAfu1zl5&#10;xCMNUUtJjftTUP9zz5ygRH01SNDZeDKJC5cuk8urHC/uVLM91Zi9XgNOZIyvheXpGPFB9UfpQD/j&#10;qq9iVFQxwzF2QUN/XId2q/Gp4GK1SiBcMcvCndlYHl3HLkfuPDXPzNmOYJHj99BvGpu/4VmLjZYG&#10;VvsAskokjH1uu9r1H9cz0bh7SuL+n94T6vXBW/4GAAD//wMAUEsDBBQABgAIAAAAIQBHf5AA3gAA&#10;AAoBAAAPAAAAZHJzL2Rvd25yZXYueG1sTI9BS8NAEIXvgv9hmYI3u5taQ4jZFAmW3gSreN5kp0lo&#10;djZkt2n67x1Pehzm473vFbvFDWLGKfSeNCRrBQKp8banVsPX5/4xAxGiIWsGT6jhhgF25f1dYXLr&#10;r/SB8zG2gkMo5EZDF+OYSxmaDp0Jaz8i8e/kJ2cin1Mr7WSuHO4GuVEqlc70xA2dGbHqsDkfL05D&#10;pap9mA9Jnd58f/7O3uh9bA5aP6yW1xcQEZf4B8OvPqtDyU61v5ANYtCwSRPeEjVk2RYEA1uVPoOo&#10;mXxSCciykP8nlD8AAAD//wMAUEsBAi0AFAAGAAgAAAAhALaDOJL+AAAA4QEAABMAAAAAAAAAAAAA&#10;AAAAAAAAAFtDb250ZW50X1R5cGVzXS54bWxQSwECLQAUAAYACAAAACEAOP0h/9YAAACUAQAACwAA&#10;AAAAAAAAAAAAAAAvAQAAX3JlbHMvLnJlbHNQSwECLQAUAAYACAAAACEAtybOWHcCAAA4BQAADgAA&#10;AAAAAAAAAAAAAAAuAgAAZHJzL2Uyb0RvYy54bWxQSwECLQAUAAYACAAAACEAR3+QAN4AAAAKAQAA&#10;DwAAAAAAAAAAAAAAAADRBAAAZHJzL2Rvd25yZXYueG1sUEsFBgAAAAAEAAQA8wAAANwFAAAAAA==&#10;" fillcolor="white [3201]" strokecolor="#4f81bd [3204]" strokeweight="2pt">
                <v:textbox>
                  <w:txbxContent>
                    <w:p w:rsidR="00044ECA" w:rsidRPr="00875E4D" w:rsidRDefault="00044ECA" w:rsidP="00875E4D">
                      <w:pPr>
                        <w:rPr>
                          <w:rFonts w:ascii="Times New Roman" w:hAnsi="Times New Roman" w:cs="Times New Roman"/>
                          <w:b/>
                          <w:sz w:val="24"/>
                        </w:rPr>
                      </w:pPr>
                      <w:r w:rsidRPr="00875E4D">
                        <w:rPr>
                          <w:rFonts w:ascii="Times New Roman" w:hAnsi="Times New Roman" w:cs="Times New Roman"/>
                          <w:b/>
                          <w:sz w:val="24"/>
                        </w:rPr>
                        <w:t>0,5 x 0,5 m</w:t>
                      </w:r>
                    </w:p>
                  </w:txbxContent>
                </v:textbox>
              </v:shape>
            </w:pict>
          </mc:Fallback>
        </mc:AlternateContent>
      </w:r>
      <w:ins w:id="124" w:author="maricela" w:date="2017-06-10T22:16:00Z">
        <w:r w:rsidR="00F815FC">
          <w:rPr>
            <w:noProof/>
            <w:lang w:eastAsia="es-ES"/>
          </w:rPr>
          <w:drawing>
            <wp:inline distT="0" distB="0" distL="0" distR="0" wp14:anchorId="7EB7076C" wp14:editId="4EA4B6B1">
              <wp:extent cx="4038600" cy="2076450"/>
              <wp:effectExtent l="0" t="0" r="0" b="0"/>
              <wp:docPr id="390" name="Gráfico 39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ins>
    </w:p>
    <w:p w:rsidR="00F815FC" w:rsidRDefault="00F815FC" w:rsidP="00F815FC">
      <w:pPr>
        <w:jc w:val="center"/>
        <w:rPr>
          <w:rFonts w:ascii="Times New Roman" w:hAnsi="Times New Roman" w:cs="Times New Roman"/>
          <w:sz w:val="20"/>
          <w:szCs w:val="20"/>
        </w:rPr>
      </w:pPr>
      <w:r w:rsidRPr="00131B24">
        <w:rPr>
          <w:rFonts w:ascii="Times New Roman" w:hAnsi="Times New Roman" w:cs="Times New Roman"/>
          <w:b/>
          <w:sz w:val="20"/>
          <w:szCs w:val="20"/>
        </w:rPr>
        <w:t>Figura</w:t>
      </w:r>
      <w:r>
        <w:rPr>
          <w:rFonts w:ascii="Times New Roman" w:hAnsi="Times New Roman" w:cs="Times New Roman"/>
          <w:b/>
          <w:sz w:val="20"/>
          <w:szCs w:val="20"/>
        </w:rPr>
        <w:t xml:space="preserve"> </w:t>
      </w:r>
      <w:r w:rsidR="003A7FCF">
        <w:rPr>
          <w:rFonts w:ascii="Times New Roman" w:hAnsi="Times New Roman" w:cs="Times New Roman"/>
          <w:b/>
          <w:sz w:val="20"/>
          <w:szCs w:val="20"/>
        </w:rPr>
        <w:t>7</w:t>
      </w:r>
      <w:r w:rsidRPr="00131B24">
        <w:rPr>
          <w:rFonts w:ascii="Times New Roman" w:hAnsi="Times New Roman" w:cs="Times New Roman"/>
          <w:b/>
          <w:sz w:val="20"/>
          <w:szCs w:val="20"/>
        </w:rPr>
        <w:t>.</w:t>
      </w:r>
      <w:r>
        <w:rPr>
          <w:rFonts w:ascii="Times New Roman" w:hAnsi="Times New Roman" w:cs="Times New Roman"/>
          <w:b/>
          <w:sz w:val="20"/>
          <w:szCs w:val="20"/>
        </w:rPr>
        <w:t xml:space="preserve"> </w:t>
      </w:r>
      <w:r>
        <w:rPr>
          <w:rFonts w:ascii="Times New Roman" w:hAnsi="Times New Roman" w:cs="Times New Roman"/>
          <w:sz w:val="20"/>
          <w:szCs w:val="20"/>
        </w:rPr>
        <w:t>Asentamiento vertical vs Densidad de malla</w:t>
      </w:r>
    </w:p>
    <w:p w:rsidR="00D24410" w:rsidRPr="00D24410" w:rsidRDefault="00817C68" w:rsidP="004F0AB1">
      <w:pPr>
        <w:spacing w:after="0" w:line="360" w:lineRule="auto"/>
        <w:jc w:val="center"/>
        <w:rPr>
          <w:rFonts w:ascii="Times New Roman" w:hAnsi="Times New Roman" w:cs="Times New Roman"/>
          <w:sz w:val="24"/>
          <w:szCs w:val="24"/>
        </w:rPr>
      </w:pPr>
      <w:ins w:id="125" w:author="maricela" w:date="2017-06-10T22:23:00Z">
        <w:r>
          <w:rPr>
            <w:noProof/>
            <w:lang w:eastAsia="es-ES"/>
          </w:rPr>
          <mc:AlternateContent>
            <mc:Choice Requires="wpg">
              <w:drawing>
                <wp:anchor distT="0" distB="0" distL="114300" distR="114300" simplePos="0" relativeHeight="251607040" behindDoc="0" locked="0" layoutInCell="1" allowOverlap="1" wp14:anchorId="1A07CF2D" wp14:editId="38A3A02E">
                  <wp:simplePos x="0" y="0"/>
                  <wp:positionH relativeFrom="column">
                    <wp:posOffset>710565</wp:posOffset>
                  </wp:positionH>
                  <wp:positionV relativeFrom="paragraph">
                    <wp:posOffset>14605</wp:posOffset>
                  </wp:positionV>
                  <wp:extent cx="4159703" cy="2065569"/>
                  <wp:effectExtent l="0" t="0" r="12700" b="11430"/>
                  <wp:wrapNone/>
                  <wp:docPr id="396" name="Grupo 19"/>
                  <wp:cNvGraphicFramePr/>
                  <a:graphic xmlns:a="http://schemas.openxmlformats.org/drawingml/2006/main">
                    <a:graphicData uri="http://schemas.microsoft.com/office/word/2010/wordprocessingGroup">
                      <wpg:wgp>
                        <wpg:cNvGrpSpPr/>
                        <wpg:grpSpPr>
                          <a:xfrm>
                            <a:off x="0" y="0"/>
                            <a:ext cx="4159703" cy="2065569"/>
                            <a:chOff x="9576" y="0"/>
                            <a:chExt cx="4182115" cy="2000130"/>
                          </a:xfrm>
                        </wpg:grpSpPr>
                        <wpg:graphicFrame>
                          <wpg:cNvPr id="397" name="Gráfico 397"/>
                          <wpg:cNvFrPr>
                            <a:graphicFrameLocks/>
                          </wpg:cNvFrPr>
                          <wpg:xfrm>
                            <a:off x="9576" y="0"/>
                            <a:ext cx="4182115" cy="2000130"/>
                          </wpg:xfrm>
                          <a:graphic>
                            <a:graphicData uri="http://schemas.openxmlformats.org/drawingml/2006/chart">
                              <c:chart xmlns:c="http://schemas.openxmlformats.org/drawingml/2006/chart" xmlns:r="http://schemas.openxmlformats.org/officeDocument/2006/relationships" r:id="rId17"/>
                            </a:graphicData>
                          </a:graphic>
                        </wpg:graphicFrame>
                        <wpg:grpSp>
                          <wpg:cNvPr id="398" name="Grupo 398"/>
                          <wpg:cNvGrpSpPr/>
                          <wpg:grpSpPr>
                            <a:xfrm>
                              <a:off x="1331846" y="353309"/>
                              <a:ext cx="2271722" cy="894136"/>
                              <a:chOff x="1331846" y="353309"/>
                              <a:chExt cx="2271722" cy="894136"/>
                            </a:xfrm>
                          </wpg:grpSpPr>
                          <wps:wsp>
                            <wps:cNvPr id="399" name="Conector recto 399"/>
                            <wps:cNvCnPr/>
                            <wps:spPr>
                              <a:xfrm>
                                <a:off x="1733312" y="683192"/>
                                <a:ext cx="1870256" cy="564253"/>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00" name="Conector recto 400"/>
                            <wps:cNvCnPr/>
                            <wps:spPr>
                              <a:xfrm flipH="1" flipV="1">
                                <a:off x="1331846" y="353309"/>
                                <a:ext cx="1489063" cy="850410"/>
                              </a:xfrm>
                              <a:prstGeom prst="line">
                                <a:avLst/>
                              </a:prstGeom>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w14:anchorId="5D327755" id="Grupo 19" o:spid="_x0000_s1026" style="position:absolute;margin-left:55.95pt;margin-top:1.15pt;width:327.55pt;height:162.65pt;z-index:251607040" coordorigin="95" coordsize="41821,20001" o:gfxdata="UEsDBBQABgAIAAAAIQDw/NyPOgEAACwDAAATAAAAW0NvbnRlbnRfVHlwZXNdLnhtbJySTU/DMAyG&#10;70j8hypX1GTbASG0bgc6joDQ+AFR4n6IfCnOuu3f47abJhBDFacosV8/r+0s1wdrsg4itt4VbM5n&#10;LAOnvG5dXbCP7XP+wDJM0mlpvIOCHQHZenV7s9weA2BGaocFa1IKj0KgasBK5D6Ao0jlo5WJrrEW&#10;QapPWYNYzGb3QnmXwKU89TXYallCJXcmZZsDPY9OIhhk2dOY2LMKJkMwrZKJnIrO6R+U/ETgpBxy&#10;sGkD3pENJn4l9JHrgJPulUYTWw3Zm4zpRVqyIXREAQtfesX/rtGbtJj7qmoV8DLiZlCdPV2rrRpi&#10;oRiO+QTE92mfcNqrnaUZcx3lnpZpDR8KToRjOhqYAr/0N9rudRMZyhsf8R+QUTiFpP3eRegmDPHS&#10;B+2pJNk7dOc+xPDXV18AAAD//wMAUEsDBBQABgAIAAAAIQA4/SH/1gAAAJQBAAALAAAAX3JlbHMv&#10;LnJlbHOkkMFqwzAMhu+DvYPRfXGawxijTi+j0GvpHsDYimMaW0Yy2fr2M4PBMnrbUb/Q94l/f/hM&#10;i1qRJVI2sOt6UJgd+ZiDgffL8ekFlFSbvV0oo4EbChzGx4f9GRdb25HMsYhqlCwG5lrLq9biZkxW&#10;OiqY22YiTra2kYMu1l1tQD30/bPm3wwYN0x18gb45AdQl1tp5j/sFB2T0FQ7R0nTNEV3j6o9feQz&#10;ro1iOWA14Fm+Q8a1a8+Bvu/d/dMb2JY5uiPbhG/ktn4cqGU/er3pcvwCAAD//wMAUEsDBBQABgAI&#10;AAAAIQAELzo9SgMAAEMKAAAOAAAAZHJzL2Uyb0RvYy54bWzsVstymzAU3Xem/6Bh34DAYGBiZ5E0&#10;bmcybaZpu1eEMEwBaST5kc/pt/THeiUepjhuHouuusEC6T7Ouede+fxiX1doy6QqebNw8JnnINZQ&#10;npXNeuF8+3r9LnaQ0qTJSMUbtnAemHIulm/fnO9Eynxe8CpjEoGTRqU7sXAKrUXquooWrCbqjAvW&#10;wGbOZU00vMq1m0myA+915fqeF7k7LjMhOWVKwderdtNZWv95zqj+nOeKaVQtHMhN26e0z3vzdJfn&#10;JF1LIoqSdmmQV2RRk7KBoIOrK6IJ2sjyyFVdUskVz/UZ5bXL87ykzGIANNiboFlJvhEWyzrdrcVA&#10;E1A74enVbumn7a1EZbZwgiRyUENqKNJKbgRHODHs7MQ6hUMrKe7Erew+rNs3A3ify9r8AhS0t7w+&#10;DLyyvUYUPs5wmMy9wEEU9nwvCsPI+iYpLaA8xi4J5xD+YEqL94Nx7GMc9saehwNbNreP7ZoUh4za&#10;F1vPawloBgQDzPkB5q+fwD9HQTIfQb2Wt3JUSuvlhtMfCsDbWEBHe8bEmuCf4jhQcALF2Eenw1Hw&#10;kzp6ujFoQaQG8VAgGVadeOiRdJ7rqXMAvTPR3iMOWl1fcbqpWaPbRpWsIhqmhCpKoRwkUyM6+THD&#10;hnooZgfeIB6/d5x3u6OS2oofVxfmzVjEQRKPSvtcFeMgwPGsFWQQBoHXybWvpu/P8dz3W03GyQwH&#10;kYky0vMpDwddn/BxUtYwH9VhBKijMrxoBNwVRDA7WZTp7qE3kp69S5jWVHOJpPmBDumGgT1+2XST&#10;QKUKhoIBPmkDPA+AQiAIOjqKA5z4LT89gTiee34IBJuJEEYzPww6GfSOhFR6xXiNzGLhVGVj8iUp&#10;2d4o3SqmP2Il0qeyE7DSDxU0Pkmr5gvLYbrBgMHW2t4r7LKSaEvgRiCUgj57BdrTxiwvq2ow9J42&#10;7M4bU2bvnJcYDxY2Mm/0YFyXDZePRdf7PuW8Pd8z0OI2FNzz7MEWCSaWVY7plH8goZkHt2zbgBMJ&#10;mR2om8kCFHdCQiivSvHBVMuuvvd1626XU101yGoWJ17UXTRx6M3wn1cFSXvN/JcViHXSDa+T1eH6&#10;7UY1/FOB1d8H+uG/3/I3AAAA//8DAFBLAwQUAAYACAAAACEAsuwhYGkBAAC/AgAAIAAAAGRycy9j&#10;aGFydHMvX3JlbHMvY2hhcnQxLnhtbC5yZWxzrJLBTiMxDIbvK/EOo0gcO5kpgkWoaQ8FpB4QCMpt&#10;LiHxTLObiUexizrPtY+wL4YrBKIItJe9WLET/5/1O7PFro/FM2QKmIyqy0oVkBz6kDqjHtfXk3NV&#10;ENvkbcQERo1AajE/+jG7h2hZmmgTBipEJZFRG+bhQmtyG+gtlThAkpsWc29Z0tzpwbrftgM9raoz&#10;nT9qqPmBZrHyRuWVP1HFehyE/G9tbNvg4BLdtofEXyA0Rrh9+gWORdTmDtioNkSQkfXlRXMP3gdu&#10;7my2x9OKgQI1HSDx1geUyojNDXqISJLEQL3No5ymJ5PTSf2zuQ7JRsk9SHDiDOetc+Hvn9QsMUlt&#10;vTJVs7QxPGXrxDqgw+y1TWLYv6bA23IXafc2655t1NWOIQtI6a/9mn7jVx9cRsKWS4e9frVKLKrr&#10;wy1ot7GZlxgxP/AY4Q1ulNvXqC5lod+x6//B/oSl/RTvVH3w7eYvAAAA//8DAFBLAwQUAAYACAAA&#10;ACEAqxbNRrkAAAAiAQAAGQAAAGRycy9fcmVscy9lMm9Eb2MueG1sLnJlbHOEj80KwjAQhO+C7xD2&#10;btN6EJEmvYjQq9QHWNLtD7ZJyEaxb2/Qi4LgcXaYb3bK6jFP4k6BR2cVFFkOgqxx7Wh7BZfmtNmD&#10;4Ii2xclZUrAQQ6XXq/JME8YU4mH0LBLFsoIhRn+Qks1AM3LmPNnkdC7MGJMMvfRortiT3Ob5ToZP&#10;BugvpqhbBaFuCxDN4lPzf7brutHQ0ZnbTDb+qJBmwBATEENPUcFL8vtaZOlTkLqUX8v0EwAA//8D&#10;AFBLAwQUAAYACAAAACEAzaTw698AAAAJAQAADwAAAGRycy9kb3ducmV2LnhtbEyPQUvDQBSE74L/&#10;YXmCN7vZBBMbsymlqKci2ArS2zb7moRmd0N2m6T/3ufJHocZZr4pVrPp2IiDb52VIBYRMLSV062t&#10;JXzv359egPmgrFadsyjhih5W5f1doXLtJvuF4y7UjEqsz5WEJoQ+59xXDRrlF65HS97JDUYFkkPN&#10;9aAmKjcdj6Mo5Ua1lhYa1eOmweq8uxgJH5Oa1ol4G7fn0+Z62D9//mwFSvn4MK9fgQWcw38Y/vAJ&#10;HUpiOrqL1Z51pIVYUlRCnAAjP0sz+naUkMRZCrws+O2D8hcAAP//AwBQSwMEFAAGAAgAAAAhAJ68&#10;daUMBQAA2iYAABUAAABkcnMvY2hhcnRzL3N0eWxlMS54bWzsWuFy2jgQfhWPHiAGUtKECZlJk+nM&#10;zZBrpu1MfwtbBl1lyyeJEvL0Xcm2sGxjQsEUrvcPrz229vt2v12tuA3kKJhjob6oFSPeS8wSMMgx&#10;miuVjnxfBnMSY3kR00BwySN1EfDY51FEA+KHAi9pMvMHvf7AX78F5a/BtbfwlCTwiYiLGCt5wcWs&#10;eEfM4C29Kz/GNEEeDcdo8K6H7m5hefiFyq9UMWKuWPKZRPDAyxj1kG9MEWWsZiRRRAJVM0c8WRtj&#10;mnABH8Ej4yZ5YML7gdkYqZe+MbNF/MTDzHY17PXMF/EIzJ+iKDNfFma/9Ja7Wx8Wnn/LrDEk0edn&#10;4cnXMerr93jfiUjgNzitvdCPu34GWJEZF6t78P6cHZfps9AIs8RbjtHNcDBEXoDTMYoYVvAzToFr&#10;mcyQh9kMEAlUzghnNPwIzL6RnkHBg0vP+8JcoQfIKn9A8EUSah70QjM6soUDLyXqbpqZq3FlcuFe&#10;EOzFPIRkwozx5d9cu/PpBxGChgTcNbYJTUhhy+L9aBGex105TAu2HHAqyTGd9U3IViDsmuB+waRL&#10;8HVhPgjBm3LTEpolM1Z4gqcEYhPi42h8mTQqKZKNbRcRmwkVRDYr0oawDh037dWDjtyFOp7v4fdD&#10;q/FbwpypDWFuBKksHpX8aFqu5cSlyjJYocpJrd01CZie8nAF9UZwpeukJ9PgIxVSTbBUz1hAZe4j&#10;D5RIaemJQIhAeBlNkTfn4rVq089BKYc7yFsKrd3y3wUWBHnsrwTU7fJq+P4Kecpc9K8H19fIE+U7&#10;0/IdnATwqkzoveziQcF1xrFM7xcKhFLl4pT5kSlyYwRq4zOnydviUX8E0JG62bHVHsMXiyKc9xLm&#10;qb1biKrA6irvrtdeXT6+KZ9OaP35iq0HupDVfdgCt9FO84zTxJnMA7AOzoDm3mlI+je9IeSH6UhE&#10;Epqur634pXMIm6byt7GDcEi3IFnYnrCAVvBwwG0BvNP4rqFr2r1terkB0prsOUCWYKtAOcErqE6e&#10;XMVTDq18QEXAQKokfSVjNNTUlbPwGxUkEjg+WOgWm5K9QleXkKp4NIN7tMh1gdKYf8XT896TFUqQ&#10;mMYc8NbNf7e7lKM0sS3t3JqzkC+TD7hBeLIEceT4IDGt99QtMd0muk0dlW2d3I7KNlptHVX3PO84&#10;LHD6PTxqryUl4kLBU1tSjrYPaWGx6/yx0xaXdQt3O+vtuJaxhD06F6eUHl0DaxF0gbV47wGsgyXs&#10;NfjpiI6j/Fr/raGx+1gvfgYjHAYN7xP+54Tc6TpIOqpeurGrA2otekhb749/U5nqGuJimuWm4U1h&#10;3iMN63jO6YT/UdVDo9gwwrfmPdB1sSQ4JOKPgtYWCjdwbVnZA1pWQZPMSBIeVxDM1qA0ebVuud5a&#10;ECregr6Vh+zbDxTY2seUcXV2Jwla0YuFG6aKi8vHszoRKfuRz7skEZTIcz+V2x6CFT+zy/8lbYxs&#10;7leSfJc9XAVN9V863X6nz0in5tShdMatTyCMbYol0Z1zfnyvM2ztvhIg7fpuXd6NZfPcfsMg+RiT&#10;i6wlPNggOYVjmkcs59nfC+RKPnKVD5zdo2kDnQOYhe8EDidtmnRUIht8XaSntGNvG2htPFvsdvq4&#10;Iye7KNoae/gDzYKce30sRsNdb/fsuNLNEjvc/MUaA6K6vcK7RC3hVL+uur9pl23HMAAL/B1n21wm&#10;W7vWw/Wf0O5+AgAA//8DAFBLAwQUAAYACAAAACEAL1Z2fD8JAADTKgAAFQAAAGRycy9jaGFydHMv&#10;Y2hhcnQxLnhtbOxaW3PbNhZ+35n9D1w2D+3sSuL9ooncsWW706nTeGKnD/sGkZDNNUkwIBRL6fS/&#10;7zm4kJJsep3U3m66tscJCQIH5wp8H8jX36+r0vpIeVuwema7Y8e2aJ2xvKivZvb7y9NRYlutIHVO&#10;SlbTmb2hrf39wV//8jqbZteEi4uGZNQCIXU7zWb2tRDNdDJps2takXbMGlrDsyXjFRFwy68mOSe3&#10;ILwqJ57jRBMpxNYCyBcIqEhRm/H8MePZcllk9Jhlq4rWQmnBaUkEeKC9LprWSMvciHt3JFZFxlnL&#10;lmKcsWqihBmjQJgbTjqrDsBJORHUTZ3A+kjKme3YE2wsSX2lGmg7OrlQjZyt6pzmc8ZrCMdW/yqb&#10;HpaC8hpEzVktQGvtr+pRHq8Iv1k1I1C3ASMXRVmIjTTbPngNsufXDPxhvaMfVgWn7czO3KB3QfC5&#10;DnDiSTLxdFzBWDeYtmJTUmWQ63ho7aSbV6pwSspyQbIb9M1W565r/xwH7jsDR8k0wguyEuyyECU9&#10;piUVNNfTKhc3JROHnBLsWJINWwm8qki9IuVZd6+eXBJ+RYUaXtQQEiVi/Ybl2haaX1HVuLmvca1D&#10;OHbj2A29IA6CNPaTJIn0IPU8Hnt+mCaenzqpH0VpHJyMpOHZ9NZIiBPPcz0nDQPfSUI3SpSEa/M8&#10;ih0vSkLPgWmcKPBifD7ZtwwaeqPbjAjIqTnWMDpB31/0oWorxsT1G0geY/tHwjdzVrKd7IShlKOE&#10;IjcWK+0YzynXGqoWsZYzCf6OLvFqedBwtoSsL3KS/+3V0SsXlZaPWsHnBBYR7NaIOZSGDoWrRDXC&#10;gvmwoLDHx4OTdrmi/BOzvr05J9+hmI/SAw0YBze9OHUjFYBLrVFzDhaQaVlbt7AGpk4Iq2BGmpnN&#10;6xwmINOWlUV+WpSlvMHFjc5LbRzJMqhIqddkr6csaQwFysahdLmkmThrhYpPKyfGOKGTpXM21YLB&#10;goyLRVbwrNQZ1hafdNaFygFq6N58ctl9lGbK1DT0wi+372GrwLu9WetfCLgum9ar6v7YH77yo+mr&#10;w1dB3KUA9O1SQG0gcyi9gx8o1CIpZTe5rcjWO2miS2g/T9xwNzcwu1QmueAIzBrPGerhmR6DMnzd&#10;wx+UEZgegzIwIKhHMCgjMj0GZcS6RzgoIzE9BmWkukc0KMM1xRcNCnGNV+M9KZAdfXzVjalJkyub&#10;/5QzRzJnjh6RM9/845tvnLHjSCW2cumxWRNEydiLvLT7SYZyxNgbRN7YiQOYUv/Ipa1fk/q8M1kV&#10;hNE49F3T33EGR5gsC0J3HDjBkCom1YIgGkdB1Av2hkZ0qRd4Yy/YMjcdGtGlop+M3cFeJh0DPxgH&#10;sd9rMmiiSc/AB0TqJ53f08E5TLrC5jdOB33SpWzghWPX9XvBwxHtQup54zCM+yF7ujyQ0iaV1Zaq&#10;Vne9kdE1bgdY8nBlrXgxs3+d+37izOfBKDyOTkaBk85HRye+NzqJvWMPMEToz+e/9RAt+lyI5gZb&#10;8Cyaruriw4r+qKHSryY8oziN5qPg5CQcHYVxNEpC/+TYO05PTr3j33ATAoNBZ/O/tAKaNBrIzxZl&#10;i2a11+z2jF7ROv+JbnbgAD6BGr/TNifiZ1Lp7U4jZux7Qfm97eeU4w58R87RarEo6UW3c0pRoGGn&#10;Glkbo4M4TqFOAj3b3oPQ8RUUBWv2YBNs1IcS1ewN6WXBiBL4DrqC8QL0lERDKVsV9Ruy1r7c6phL&#10;7LpjEFmfM00KFgoBVORfjP/AixzEU+XqHRwjN3cFY5bAbgDRVE0+s9v6yrZIeQVsLxMcFvmHMYRY&#10;Y/4DfllVAHKVSm4IOYJKyOa3y6VqTkwzwiCDkST42YFPjwNFEKe7BgoE9uhJhdt4kV2jEguWb865&#10;xZlAQGi1TXZa8FackVacEw6k0rWR4oq38M+yZIDxaFkC0SuA6mE71A/jn2zrliPmaz+sCKfgozqD&#10;ZuUlfTMXcC8LFyxvhQTL0g0NqgHe33NsTpfvoLH9BKMkqFxIBaHGQc3VzK6BUiO95sUNUOuaXcgr&#10;2wIwiGQcCLJtLUhLMcIK635+sCITld1g+ab54WAhLa4tsWnoEnj+zL4sKtpaP9Nb6x0D3mRbDalZ&#10;i8p58Bs5PpgZwJ8HV8Aim0Jk16ekKsoN2ANHCcjTWirjJB1HyZbwv1f1iBKVWFm79eBpZwWLVWBk&#10;buqa4RhBDsFCbg4JInm5ihyGQeb6M/vieU0G29AIcXDecy4kJriAg+XS/GEfYPb+iXxgfVt9t2M8&#10;uABqGBYdtabAhVpiesK8f0rwBQcBQRq5wPQTOAjw4iRJNQQwu+I4CWMHzwiAzocuYM5A7wy7U4Nu&#10;vVYM1i+429kqDDWsGTJWtUxL9tk1gLUP8lGxVsnysrBqjn/fLviysO4v55BWdxdWAH64CeM+uL20&#10;Qlp2NafSDWvO7O/ADU8rYfVUbWZr3g/bJVsB3jsr6hsKcEbXkMQKl0V2g+dVqhrk5grTAJAoasaH&#10;HgoYBFi1Q1c1YNpLpiDWvZWEZ0TPh608sy/vbtexaQan/W5shYvb3QIfGYr4hyIo3GS2YFMqIdDX&#10;jpoOeUHKHax0BFgpkJgJcZN3Byv5AJ6+DCs9xVy/r5DhNB7ekLSH+jhYcitDofQzwJDAnGY2ntb/&#10;k3JdbnLYERW3lNbqeVXkwAZVMcoSf18X5iDY0LmOgnUXe1ysn3uLYj3AxeSCoeYP4MAAVypJ/AyN&#10;e5idlVvavrAzqOZtEDEK1ZHY/9IS8ydhZk9R9/CC4lF87CnmuneNUTRkDyr0/Pk+BvIUupDpDvd6&#10;CpFgXse4zMupHcZhONegsXeY/z4Xfwo1n9ly6/NM/krja146bpFpCP8DfFKi0v8edXtZdbcOL5+W&#10;tj1NDf7Bq+5TUTT9mm2foulD9ReKJr8eeNzx9wtF2/nG4vnPX/6/Cvk+ita/spI87Fko2r0HKrjr&#10;P/JoEojY9jdceP1L0b6tS30Cqk+D8qJtjuC06aY91ETzijT6SAdeJB7ju0l8GQQv3xTPMyyv+4zM&#10;KLrz5qo7eFGDFldyOtjqd3ptfVrz1b59219+ALAMvPHCB+q8BnmyfAmGTY/eUuQ7ZPy2sTwmglgc&#10;PiODz65+zNVHDng+8L7Bbyh34wRndN0YSc9l4OS3qAf/BgAA//8DAFBLAwQUAAYACAAAACEAHBSn&#10;qAIBAABuAwAAFgAAAGRycy9jaGFydHMvY29sb3JzMS54bWyck0FugzAQRa+CfAAMJKEVCtlkXXXR&#10;E4wGO1iyPZHtps3ta0ihhapI4N3M139/ZiQf0VdImtxbuGuRfBptY8PXrA3hWnHusRUGfGoUOvIk&#10;Q4pkOEmpUPDGwYeyF15kecGxBRd6CvvGwB8KXYWNEZKcgeBTcpeBYXSkZCU3oCxLjAhtzfCOWrBE&#10;NTXLM3Y6QtVPI87aJTfQNQNEYUPO+L9asaDtFrT9gnZY0MpOiye9gVMQFNlZ2Q2q380LNY8Nyiy+&#10;zsN/m6aIued58PSoVykfqHi+7agV8ePI0/j9hvjDBs/T4JnG74b2ik1G1ArPOPI0fmzPUF35871O&#10;XwAAAP//AwBQSwECLQAUAAYACAAAACEA8PzcjzoBAAAsAwAAEwAAAAAAAAAAAAAAAAAAAAAAW0Nv&#10;bnRlbnRfVHlwZXNdLnhtbFBLAQItABQABgAIAAAAIQA4/SH/1gAAAJQBAAALAAAAAAAAAAAAAAAA&#10;AGsBAABfcmVscy8ucmVsc1BLAQItABQABgAIAAAAIQAELzo9SgMAAEMKAAAOAAAAAAAAAAAAAAAA&#10;AGoCAABkcnMvZTJvRG9jLnhtbFBLAQItABQABgAIAAAAIQCy7CFgaQEAAL8CAAAgAAAAAAAAAAAA&#10;AAAAAOAFAABkcnMvY2hhcnRzL19yZWxzL2NoYXJ0MS54bWwucmVsc1BLAQItABQABgAIAAAAIQCr&#10;Fs1GuQAAACIBAAAZAAAAAAAAAAAAAAAAAIcHAABkcnMvX3JlbHMvZTJvRG9jLnhtbC5yZWxzUEsB&#10;Ai0AFAAGAAgAAAAhAM2k8OvfAAAACQEAAA8AAAAAAAAAAAAAAAAAdwgAAGRycy9kb3ducmV2Lnht&#10;bFBLAQItABQABgAIAAAAIQCevHWlDAUAANomAAAVAAAAAAAAAAAAAAAAAIMJAABkcnMvY2hhcnRz&#10;L3N0eWxlMS54bWxQSwECLQAUAAYACAAAACEAL1Z2fD8JAADTKgAAFQAAAAAAAAAAAAAAAADCDgAA&#10;ZHJzL2NoYXJ0cy9jaGFydDEueG1sUEsBAi0AFAAGAAgAAAAhABwUp6gCAQAAbgMAABYAAAAAAAAA&#10;AAAAAAAANBgAAGRycy9jaGFydHMvY29sb3JzMS54bWxQSwUGAAAAAAkACQBSAgAAah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áfico 397" o:spid="_x0000_s1027" type="#_x0000_t75" style="position:absolute;left:34;top:-59;width:41921;height:2012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0CBxQAAANwAAAAPAAAAZHJzL2Rvd25yZXYueG1sRI9BTwIx&#10;FITvJvyH5pFwky5oBFYKMRgIBy+iB44v28d2Zfu6tmWp/nprYuJxMjPfZJbrZFvRkw+NYwWTcQGC&#10;uHK64VrB+9v2dg4iRGSNrWNS8EUB1qvBzRJL7a78Sv0h1iJDOJSowMTYlVKGypDFMHYdcfZOzluM&#10;Wfpaao/XDLetnBbFg7TYcF4w2NHGUHU+XKyC/dw8m/4+nfxm+v2xm0Xz8nlMSo2G6ekRRKQU/8N/&#10;7b1WcLeYwe+ZfATk6gcAAP//AwBQSwECLQAUAAYACAAAACEA2+H2y+4AAACFAQAAEwAAAAAAAAAA&#10;AAAAAAAAAAAAW0NvbnRlbnRfVHlwZXNdLnhtbFBLAQItABQABgAIAAAAIQBa9CxbvwAAABUBAAAL&#10;AAAAAAAAAAAAAAAAAB8BAABfcmVscy8ucmVsc1BLAQItABQABgAIAAAAIQDZZ0CBxQAAANwAAAAP&#10;AAAAAAAAAAAAAAAAAAcCAABkcnMvZG93bnJldi54bWxQSwUGAAAAAAMAAwC3AAAA+QIAAAAA&#10;">
                    <v:imagedata r:id="rId18" o:title=""/>
                    <o:lock v:ext="edit" aspectratio="f"/>
                  </v:shape>
                  <v:group id="Grupo 398" o:spid="_x0000_s1028" style="position:absolute;left:13318;top:3533;width:22717;height:8941" coordorigin="13318,3533" coordsize="22717,89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G08wgAAANwAAAAPAAAAZHJzL2Rvd25yZXYueG1sRE9Ni8Iw&#10;EL0L+x/CLOxN064obtcoIq54EMG6IN6GZmyLzaQ0sa3/3hwEj4/3PV/2phItNa60rCAeRSCIM6tL&#10;zhX8n/6GMxDOI2usLJOCBzlYLj4Gc0y07fhIbepzEULYJaig8L5OpHRZQQbdyNbEgbvaxqAPsMml&#10;brAL4aaS31E0lQZLDg0F1rQuKLuld6Ng22G3Gsebdn+7rh+X0+Rw3sek1Ndnv/oF4an3b/HLvdMK&#10;xj9hbTgTjoBcPAEAAP//AwBQSwECLQAUAAYACAAAACEA2+H2y+4AAACFAQAAEwAAAAAAAAAAAAAA&#10;AAAAAAAAW0NvbnRlbnRfVHlwZXNdLnhtbFBLAQItABQABgAIAAAAIQBa9CxbvwAAABUBAAALAAAA&#10;AAAAAAAAAAAAAB8BAABfcmVscy8ucmVsc1BLAQItABQABgAIAAAAIQDwfG08wgAAANwAAAAPAAAA&#10;AAAAAAAAAAAAAAcCAABkcnMvZG93bnJldi54bWxQSwUGAAAAAAMAAwC3AAAA9gIAAAAA&#10;">
                    <v:line id="Conector recto 399" o:spid="_x0000_s1029" style="position:absolute;visibility:visible;mso-wrap-style:square" from="17333,6831" to="36035,12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v6JxQAAANwAAAAPAAAAZHJzL2Rvd25yZXYueG1sRI9Ra8JA&#10;EITfC/0PxxZ8q5cqikk9RQoFUV9q+wO2uW0SzO2ld1uN/npPKPg4zMw3zHzZu1YdKcTGs4GXYQaK&#10;uPS24crA1+f78wxUFGSLrWcycKYIy8XjwxwL60/8Qce9VCpBOBZooBbpCq1jWZPDOPQdcfJ+fHAo&#10;SYZK24CnBHetHmXZVDtsOC3U2NFbTeVh/+cM/G5363j+bkcynVw2h7Ca5TKOxgye+tUrKKFe7uH/&#10;9toaGOc53M6kI6AXVwAAAP//AwBQSwECLQAUAAYACAAAACEA2+H2y+4AAACFAQAAEwAAAAAAAAAA&#10;AAAAAAAAAAAAW0NvbnRlbnRfVHlwZXNdLnhtbFBLAQItABQABgAIAAAAIQBa9CxbvwAAABUBAAAL&#10;AAAAAAAAAAAAAAAAAB8BAABfcmVscy8ucmVsc1BLAQItABQABgAIAAAAIQDfAv6JxQAAANwAAAAP&#10;AAAAAAAAAAAAAAAAAAcCAABkcnMvZG93bnJldi54bWxQSwUGAAAAAAMAAwC3AAAA+QIAAAAA&#10;" strokecolor="#4579b8 [3044]"/>
                    <v:line id="Conector recto 400" o:spid="_x0000_s1030" style="position:absolute;flip:x y;visibility:visible;mso-wrap-style:square" from="13318,3533" to="28209,120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W9RwQAAANwAAAAPAAAAZHJzL2Rvd25yZXYueG1sRE9Ni8Iw&#10;EL0v+B/CCN40VVSkaxQVFT0t6l72NjSzbbGZ1CTW6q83h4U9Pt73fNmaSjTkfGlZwXCQgCDOrC45&#10;V/B92fVnIHxA1lhZJgVP8rBcdD7mmGr74BM155CLGMI+RQVFCHUqpc8KMugHtiaO3K91BkOELpfa&#10;4SOGm0qOkmQqDZYcGwqsaVNQdj3fjQK9fe2b6pZdjTw+19uv8QTd+kepXrddfYII1IZ/8Z/7oBWM&#10;kzg/nolHQC7eAAAA//8DAFBLAQItABQABgAIAAAAIQDb4fbL7gAAAIUBAAATAAAAAAAAAAAAAAAA&#10;AAAAAABbQ29udGVudF9UeXBlc10ueG1sUEsBAi0AFAAGAAgAAAAhAFr0LFu/AAAAFQEAAAsAAAAA&#10;AAAAAAAAAAAAHwEAAF9yZWxzLy5yZWxzUEsBAi0AFAAGAAgAAAAhAN2Vb1HBAAAA3AAAAA8AAAAA&#10;AAAAAAAAAAAABwIAAGRycy9kb3ducmV2LnhtbFBLBQYAAAAAAwADALcAAAD1AgAAAAA=&#10;" strokecolor="#4579b8 [3044]"/>
                  </v:group>
                </v:group>
              </w:pict>
            </mc:Fallback>
          </mc:AlternateContent>
        </w:r>
      </w:ins>
    </w:p>
    <w:p w:rsidR="004F0AB1" w:rsidRDefault="004F0AB1" w:rsidP="004F0AB1">
      <w:pPr>
        <w:jc w:val="center"/>
        <w:rPr>
          <w:rFonts w:ascii="Times New Roman" w:hAnsi="Times New Roman" w:cs="Times New Roman"/>
          <w:sz w:val="20"/>
          <w:szCs w:val="20"/>
        </w:rPr>
      </w:pPr>
      <w:r w:rsidRPr="00131B24">
        <w:rPr>
          <w:rFonts w:ascii="Times New Roman" w:hAnsi="Times New Roman" w:cs="Times New Roman"/>
          <w:b/>
          <w:sz w:val="20"/>
          <w:szCs w:val="20"/>
        </w:rPr>
        <w:t>Figura</w:t>
      </w:r>
      <w:r>
        <w:rPr>
          <w:rFonts w:ascii="Times New Roman" w:hAnsi="Times New Roman" w:cs="Times New Roman"/>
          <w:b/>
          <w:sz w:val="20"/>
          <w:szCs w:val="20"/>
        </w:rPr>
        <w:t xml:space="preserve"> 7</w:t>
      </w:r>
      <w:r w:rsidRPr="00131B24">
        <w:rPr>
          <w:rFonts w:ascii="Times New Roman" w:hAnsi="Times New Roman" w:cs="Times New Roman"/>
          <w:b/>
          <w:sz w:val="20"/>
          <w:szCs w:val="20"/>
        </w:rPr>
        <w:t>.</w:t>
      </w:r>
      <w:r>
        <w:rPr>
          <w:rFonts w:ascii="Times New Roman" w:hAnsi="Times New Roman" w:cs="Times New Roman"/>
          <w:b/>
          <w:sz w:val="20"/>
          <w:szCs w:val="20"/>
        </w:rPr>
        <w:t xml:space="preserve"> </w:t>
      </w:r>
      <w:r>
        <w:rPr>
          <w:rFonts w:ascii="Times New Roman" w:hAnsi="Times New Roman" w:cs="Times New Roman"/>
          <w:sz w:val="20"/>
          <w:szCs w:val="20"/>
        </w:rPr>
        <w:t>Asentamiento vertical vs Densidad de malla</w:t>
      </w:r>
    </w:p>
    <w:p w:rsidR="004F0AB1" w:rsidRDefault="004F0AB1" w:rsidP="004F0AB1">
      <w:pPr>
        <w:spacing w:after="0" w:line="360" w:lineRule="auto"/>
        <w:jc w:val="center"/>
        <w:rPr>
          <w:rFonts w:ascii="Times New Roman" w:hAnsi="Times New Roman" w:cs="Times New Roman"/>
          <w:b/>
          <w:sz w:val="24"/>
          <w:szCs w:val="24"/>
        </w:rPr>
      </w:pPr>
    </w:p>
    <w:p w:rsidR="00817C68" w:rsidRDefault="00875E4D" w:rsidP="00FF3346">
      <w:pPr>
        <w:spacing w:after="0" w:line="360" w:lineRule="auto"/>
        <w:jc w:val="both"/>
        <w:rPr>
          <w:rFonts w:ascii="Times New Roman" w:hAnsi="Times New Roman" w:cs="Times New Roman"/>
          <w:b/>
          <w:sz w:val="24"/>
          <w:szCs w:val="24"/>
        </w:rPr>
      </w:pPr>
      <w:r>
        <w:rPr>
          <w:noProof/>
          <w:lang w:eastAsia="es-ES"/>
        </w:rPr>
        <mc:AlternateContent>
          <mc:Choice Requires="wps">
            <w:drawing>
              <wp:anchor distT="0" distB="0" distL="114300" distR="114300" simplePos="0" relativeHeight="251624448" behindDoc="0" locked="0" layoutInCell="1" allowOverlap="1" wp14:anchorId="5B0D2CE7" wp14:editId="23809088">
                <wp:simplePos x="0" y="0"/>
                <wp:positionH relativeFrom="column">
                  <wp:posOffset>2424876</wp:posOffset>
                </wp:positionH>
                <wp:positionV relativeFrom="paragraph">
                  <wp:posOffset>155575</wp:posOffset>
                </wp:positionV>
                <wp:extent cx="504825" cy="295275"/>
                <wp:effectExtent l="0" t="0" r="28575" b="28575"/>
                <wp:wrapNone/>
                <wp:docPr id="7" name="Cuadro de texto 7"/>
                <wp:cNvGraphicFramePr/>
                <a:graphic xmlns:a="http://schemas.openxmlformats.org/drawingml/2006/main">
                  <a:graphicData uri="http://schemas.microsoft.com/office/word/2010/wordprocessingShape">
                    <wps:wsp>
                      <wps:cNvSpPr txBox="1"/>
                      <wps:spPr>
                        <a:xfrm>
                          <a:off x="0" y="0"/>
                          <a:ext cx="504825" cy="295275"/>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044ECA" w:rsidRPr="00875E4D" w:rsidRDefault="00044ECA" w:rsidP="00875E4D">
                            <w:pPr>
                              <w:jc w:val="center"/>
                              <w:rPr>
                                <w:rFonts w:ascii="Times New Roman" w:hAnsi="Times New Roman" w:cs="Times New Roman"/>
                                <w:b/>
                                <w:sz w:val="24"/>
                              </w:rPr>
                            </w:pPr>
                            <w:r>
                              <w:rPr>
                                <w:rFonts w:ascii="Times New Roman" w:hAnsi="Times New Roman" w:cs="Times New Roman"/>
                                <w:b/>
                                <w:sz w:val="24"/>
                              </w:rPr>
                              <w:t>35m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0D2CE7" id="Cuadro de texto 7" o:spid="_x0000_s1029" type="#_x0000_t202" style="position:absolute;left:0;text-align:left;margin-left:190.95pt;margin-top:12.25pt;width:39.75pt;height:23.2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dNtdwIAADgFAAAOAAAAZHJzL2Uyb0RvYy54bWysVN9v2jAQfp+0/8Hy+whkMFpEqBhVp0lV&#10;W41OfTaODdFsn2cbEvbX7+yQlHU8TXtJ7Lvvfn/n+U2jFTkI5yswBR0NhpQIw6GszLag35/vPlxR&#10;4gMzJVNgREGPwtObxft389rORA47UKVwBJ0YP6ttQXch2FmWeb4TmvkBWGFQKcFpFvDqtlnpWI3e&#10;tcry4fBTVoMrrQMuvEfpbauki+RfSsHDo5ReBKIKirmF9HXpu4nfbDFns61jdlfxUxrsH7LQrDIY&#10;tHd1ywIje1f95UpX3IEHGQYcdAZSVlykGrCa0fBNNesdsyLVgs3xtm+T/39u+cPhyZGqLOiUEsM0&#10;jmi1Z6UDUgoSRBOATGOTautniF1bRIfmMzQ47E7uURhrb6TT8Y9VEdRju499i9ET4SicDMdX+YQS&#10;jqr8epJPJ9FL9mpsnQ9fBGgSDwV1OMHUWHa496GFdpAYS5koi9m1WaRTOCrRKr8JicVh3Dw5SbQS&#10;K+XIgSEhGOfChFQHZqAMoqOZrJTqDUeXDFVvdMJGM5Ho1hsOLxn+GbG3SFHBhN5YVwbcJQfljy5d&#10;2eK76tuaY/mh2TRpoh+7AW2gPOLcHLT095bfVdjde+bDE3PIdxwV7nB4xI9UUBcUTidKduB+XZJH&#10;PNIQtZTUuD8F9T/3zAlK1FeDBL0ejcdx4dJlPJnmeHHnms25xuz1CnAiI3wtLE/HiA+qO0oH+gVX&#10;fRmjoooZjrELGrrjKrRbjU8FF8tlAuGKWRbuzdry6Dp2OXLnuXlhzp4IFjn+AN2msdkbnrXYaGlg&#10;uQ8gq0TC2Oe2q6f+43omGp+ekrj/5/eEen3wFr8BAAD//wMAUEsDBBQABgAIAAAAIQDXHgBa3gAA&#10;AAkBAAAPAAAAZHJzL2Rvd25yZXYueG1sTI/BTsMwEETvSPyDtUjcqO0S0hDiVCii6g2Jgnp24iWJ&#10;Gq+j2E3Tv8ec4Liap5m3xXaxA5tx8r0jBXIlgCE1zvTUKvj63D1kwHzQZPTgCBVc0cO2vL0pdG7c&#10;hT5wPoSWxRLyuVbQhTDmnPumQ6v9yo1IMft2k9UhnlPLzaQvsdwOfC1Eyq3uKS50esSqw+Z0OFsF&#10;lah2ft7LOr26/nTM3uh9bPZK3d8try/AAi7hD4Zf/agOZXSq3ZmMZ4OCx0w+R1TBOnkCFoEklQmw&#10;WsFGCuBlwf9/UP4AAAD//wMAUEsBAi0AFAAGAAgAAAAhALaDOJL+AAAA4QEAABMAAAAAAAAAAAAA&#10;AAAAAAAAAFtDb250ZW50X1R5cGVzXS54bWxQSwECLQAUAAYACAAAACEAOP0h/9YAAACUAQAACwAA&#10;AAAAAAAAAAAAAAAvAQAAX3JlbHMvLnJlbHNQSwECLQAUAAYACAAAACEAwXXTbXcCAAA4BQAADgAA&#10;AAAAAAAAAAAAAAAuAgAAZHJzL2Uyb0RvYy54bWxQSwECLQAUAAYACAAAACEA1x4AWt4AAAAJAQAA&#10;DwAAAAAAAAAAAAAAAADRBAAAZHJzL2Rvd25yZXYueG1sUEsFBgAAAAAEAAQA8wAAANwFAAAAAA==&#10;" fillcolor="white [3201]" strokecolor="#4f81bd [3204]" strokeweight="2pt">
                <v:textbox>
                  <w:txbxContent>
                    <w:p w:rsidR="00044ECA" w:rsidRPr="00875E4D" w:rsidRDefault="00044ECA" w:rsidP="00875E4D">
                      <w:pPr>
                        <w:jc w:val="center"/>
                        <w:rPr>
                          <w:rFonts w:ascii="Times New Roman" w:hAnsi="Times New Roman" w:cs="Times New Roman"/>
                          <w:b/>
                          <w:sz w:val="24"/>
                        </w:rPr>
                      </w:pPr>
                      <w:r>
                        <w:rPr>
                          <w:rFonts w:ascii="Times New Roman" w:hAnsi="Times New Roman" w:cs="Times New Roman"/>
                          <w:b/>
                          <w:sz w:val="24"/>
                        </w:rPr>
                        <w:t>35m</w:t>
                      </w:r>
                    </w:p>
                  </w:txbxContent>
                </v:textbox>
              </v:shape>
            </w:pict>
          </mc:Fallback>
        </mc:AlternateContent>
      </w:r>
    </w:p>
    <w:p w:rsidR="00817C68" w:rsidRDefault="00817C68" w:rsidP="00FF3346">
      <w:pPr>
        <w:spacing w:after="0" w:line="360" w:lineRule="auto"/>
        <w:jc w:val="both"/>
        <w:rPr>
          <w:rFonts w:ascii="Times New Roman" w:hAnsi="Times New Roman" w:cs="Times New Roman"/>
          <w:b/>
          <w:sz w:val="24"/>
          <w:szCs w:val="24"/>
        </w:rPr>
      </w:pPr>
    </w:p>
    <w:p w:rsidR="00817C68" w:rsidRDefault="00817C68" w:rsidP="00FF3346">
      <w:pPr>
        <w:spacing w:after="0" w:line="360" w:lineRule="auto"/>
        <w:jc w:val="both"/>
        <w:rPr>
          <w:rFonts w:ascii="Times New Roman" w:hAnsi="Times New Roman" w:cs="Times New Roman"/>
          <w:b/>
          <w:sz w:val="24"/>
          <w:szCs w:val="24"/>
        </w:rPr>
      </w:pPr>
    </w:p>
    <w:p w:rsidR="00817C68" w:rsidRDefault="00817C68" w:rsidP="00FF3346">
      <w:pPr>
        <w:spacing w:after="0" w:line="360" w:lineRule="auto"/>
        <w:jc w:val="both"/>
        <w:rPr>
          <w:rFonts w:ascii="Times New Roman" w:hAnsi="Times New Roman" w:cs="Times New Roman"/>
          <w:b/>
          <w:sz w:val="24"/>
          <w:szCs w:val="24"/>
        </w:rPr>
      </w:pPr>
    </w:p>
    <w:p w:rsidR="00817C68" w:rsidRDefault="00817C68" w:rsidP="00FF3346">
      <w:pPr>
        <w:spacing w:after="0" w:line="360" w:lineRule="auto"/>
        <w:jc w:val="both"/>
        <w:rPr>
          <w:rFonts w:ascii="Times New Roman" w:hAnsi="Times New Roman" w:cs="Times New Roman"/>
          <w:b/>
          <w:sz w:val="24"/>
          <w:szCs w:val="24"/>
        </w:rPr>
      </w:pPr>
    </w:p>
    <w:p w:rsidR="00817C68" w:rsidRDefault="00817C68" w:rsidP="00817C68">
      <w:pPr>
        <w:jc w:val="center"/>
        <w:rPr>
          <w:rFonts w:ascii="Times New Roman" w:hAnsi="Times New Roman" w:cs="Times New Roman"/>
          <w:sz w:val="20"/>
          <w:szCs w:val="20"/>
        </w:rPr>
      </w:pPr>
      <w:r w:rsidRPr="00131B24">
        <w:rPr>
          <w:rFonts w:ascii="Times New Roman" w:hAnsi="Times New Roman" w:cs="Times New Roman"/>
          <w:b/>
          <w:sz w:val="20"/>
          <w:szCs w:val="20"/>
        </w:rPr>
        <w:t>Figura</w:t>
      </w:r>
      <w:r w:rsidR="007A3A0C">
        <w:rPr>
          <w:rFonts w:ascii="Times New Roman" w:hAnsi="Times New Roman" w:cs="Times New Roman"/>
          <w:b/>
          <w:sz w:val="20"/>
          <w:szCs w:val="20"/>
        </w:rPr>
        <w:t xml:space="preserve"> </w:t>
      </w:r>
      <w:r w:rsidR="003A7FCF">
        <w:rPr>
          <w:rFonts w:ascii="Times New Roman" w:hAnsi="Times New Roman" w:cs="Times New Roman"/>
          <w:b/>
          <w:sz w:val="20"/>
          <w:szCs w:val="20"/>
        </w:rPr>
        <w:t>8</w:t>
      </w:r>
      <w:r w:rsidRPr="00131B24">
        <w:rPr>
          <w:rFonts w:ascii="Times New Roman" w:hAnsi="Times New Roman" w:cs="Times New Roman"/>
          <w:b/>
          <w:sz w:val="20"/>
          <w:szCs w:val="20"/>
        </w:rPr>
        <w:t>.</w:t>
      </w:r>
      <w:r>
        <w:rPr>
          <w:rFonts w:ascii="Times New Roman" w:hAnsi="Times New Roman" w:cs="Times New Roman"/>
          <w:b/>
          <w:sz w:val="20"/>
          <w:szCs w:val="20"/>
        </w:rPr>
        <w:t xml:space="preserve"> </w:t>
      </w:r>
      <w:r>
        <w:rPr>
          <w:rFonts w:ascii="Times New Roman" w:hAnsi="Times New Roman" w:cs="Times New Roman"/>
          <w:sz w:val="20"/>
          <w:szCs w:val="20"/>
        </w:rPr>
        <w:t>Esfuerzo vertical vs Profundidad de la cimentación</w:t>
      </w:r>
    </w:p>
    <w:p w:rsidR="00817C68" w:rsidRDefault="00875E4D" w:rsidP="00875E4D">
      <w:pPr>
        <w:spacing w:after="0" w:line="360" w:lineRule="auto"/>
        <w:jc w:val="center"/>
        <w:rPr>
          <w:rFonts w:ascii="Times New Roman" w:hAnsi="Times New Roman" w:cs="Times New Roman"/>
          <w:b/>
          <w:sz w:val="24"/>
          <w:szCs w:val="24"/>
        </w:rPr>
      </w:pPr>
      <w:r>
        <w:rPr>
          <w:noProof/>
          <w:lang w:eastAsia="es-ES"/>
        </w:rPr>
        <mc:AlternateContent>
          <mc:Choice Requires="wps">
            <w:drawing>
              <wp:anchor distT="0" distB="0" distL="114300" distR="114300" simplePos="0" relativeHeight="251631616" behindDoc="0" locked="0" layoutInCell="1" allowOverlap="1" wp14:anchorId="29AFD78B" wp14:editId="59ECAA63">
                <wp:simplePos x="0" y="0"/>
                <wp:positionH relativeFrom="column">
                  <wp:posOffset>2390775</wp:posOffset>
                </wp:positionH>
                <wp:positionV relativeFrom="paragraph">
                  <wp:posOffset>161925</wp:posOffset>
                </wp:positionV>
                <wp:extent cx="504825" cy="295275"/>
                <wp:effectExtent l="0" t="0" r="28575" b="28575"/>
                <wp:wrapNone/>
                <wp:docPr id="18" name="Cuadro de texto 18"/>
                <wp:cNvGraphicFramePr/>
                <a:graphic xmlns:a="http://schemas.openxmlformats.org/drawingml/2006/main">
                  <a:graphicData uri="http://schemas.microsoft.com/office/word/2010/wordprocessingShape">
                    <wps:wsp>
                      <wps:cNvSpPr txBox="1"/>
                      <wps:spPr>
                        <a:xfrm>
                          <a:off x="0" y="0"/>
                          <a:ext cx="504825" cy="295275"/>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044ECA" w:rsidRPr="00875E4D" w:rsidRDefault="00044ECA" w:rsidP="00875E4D">
                            <w:pPr>
                              <w:jc w:val="center"/>
                              <w:rPr>
                                <w:rFonts w:ascii="Times New Roman" w:hAnsi="Times New Roman" w:cs="Times New Roman"/>
                                <w:b/>
                                <w:sz w:val="24"/>
                              </w:rPr>
                            </w:pPr>
                            <w:r>
                              <w:rPr>
                                <w:rFonts w:ascii="Times New Roman" w:hAnsi="Times New Roman" w:cs="Times New Roman"/>
                                <w:b/>
                                <w:sz w:val="24"/>
                              </w:rPr>
                              <w:t>35m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AFD78B" id="Cuadro de texto 18" o:spid="_x0000_s1030" type="#_x0000_t202" style="position:absolute;left:0;text-align:left;margin-left:188.25pt;margin-top:12.75pt;width:39.75pt;height:23.2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LtseAIAADoFAAAOAAAAZHJzL2Uyb0RvYy54bWysVN9v2jAQfp+0/8Hy+whEsLaIUDGqTpNQ&#10;W5VOfTaODdFsn2cbEvbX7+yQlHU8TXtJ7Lv77ud3nt02WpGDcL4CU9DRYEiJMBzKymwL+v3l/tM1&#10;JT4wUzIFRhT0KDy9nX/8MKvtVOSwA1UKR9CJ8dPaFnQXgp1mmec7oZkfgBUGlRKcZgGvbpuVjtXo&#10;XassHw4/ZzW40jrgwnuU3rVKOk/+pRQ8PErpRSCqoJhbSF+Xvpv4zeYzNt06ZncVP6XB/iELzSqD&#10;QXtXdywwsnfVX650xR14kGHAQWcgZcVFqgGrGQ3fVbPeMStSLdgcb/s2+f/nlj8cnhypSpwdTsow&#10;jTNa7lnpgJSCBNEEIKjBNtXWT9F6bdE+NF+gQUgn9yiM1TfS6fjHugjqseHHvsnoinAUTobj63xC&#10;CUdVfjPJrybRS/YGts6HrwI0iYeCOpxhai07rHxoTTuTGEuZKIvZtVmkUzgq0SqfhcTyMG6enCRi&#10;iaVy5MCQEoxzYUKqAzNQBq0jTFZK9cDRJaDqQSfbCBOJcD1weAn4Z8QekaKCCT1YVwbcJQfljy5d&#10;2dp31bc1x/JDs2nSTMfdgDZQHnFuDtoF8JbfV9jdFfPhiTlkPI4Ktzg84kcqqAsKpxMlO3C/Lsmj&#10;PRIRtZTUuEEF9T/3zAlK1DeDFL0Zjcdx5dJlPLnK8eLONZtzjdnrJeBERvheWJ6O0T6o7igd6Fdc&#10;9kWMiipmOMYuaOiOy9DuNT4WXCwWyQiXzLKwMmvLo+vY5cidl+aVOXsiWCT5A3S7xqbveNbaRqSB&#10;xT6ArBIJY5/brp76jwuaaHx6TOILcH5PVm9P3vw3AAAA//8DAFBLAwQUAAYACAAAACEAZVIqp94A&#10;AAAJAQAADwAAAGRycy9kb3ducmV2LnhtbEyPwU7DMAyG70i8Q2QkbixZod1U6k6oYtoNiYE4p01o&#10;qzVO1WRd9/aYE5wsy59+f3+xW9wgZjuF3hPCeqVAWGq86alF+PzYP2xBhKjJ6MGTRbjaALvy9qbQ&#10;ufEXerfzMbaCQyjkGqGLccylDE1nnQ4rP1ri27efnI68Tq00k75wuBtkolQmne6JP3R6tFVnm9Px&#10;7BAqVe3DfFjX2dX3p6/tK72NzQHx/m55eQYR7RL/YPjVZ3Uo2an2ZzJBDAiPmyxlFCFJeTLwlGZc&#10;rkbYJApkWcj/DcofAAAA//8DAFBLAQItABQABgAIAAAAIQC2gziS/gAAAOEBAAATAAAAAAAAAAAA&#10;AAAAAAAAAABbQ29udGVudF9UeXBlc10ueG1sUEsBAi0AFAAGAAgAAAAhADj9If/WAAAAlAEAAAsA&#10;AAAAAAAAAAAAAAAALwEAAF9yZWxzLy5yZWxzUEsBAi0AFAAGAAgAAAAhAHIYu2x4AgAAOgUAAA4A&#10;AAAAAAAAAAAAAAAALgIAAGRycy9lMm9Eb2MueG1sUEsBAi0AFAAGAAgAAAAhAGVSKqfeAAAACQEA&#10;AA8AAAAAAAAAAAAAAAAA0gQAAGRycy9kb3ducmV2LnhtbFBLBQYAAAAABAAEAPMAAADdBQAAAAA=&#10;" fillcolor="white [3201]" strokecolor="#4f81bd [3204]" strokeweight="2pt">
                <v:textbox>
                  <w:txbxContent>
                    <w:p w:rsidR="00044ECA" w:rsidRPr="00875E4D" w:rsidRDefault="00044ECA" w:rsidP="00875E4D">
                      <w:pPr>
                        <w:jc w:val="center"/>
                        <w:rPr>
                          <w:rFonts w:ascii="Times New Roman" w:hAnsi="Times New Roman" w:cs="Times New Roman"/>
                          <w:b/>
                          <w:sz w:val="24"/>
                        </w:rPr>
                      </w:pPr>
                      <w:r>
                        <w:rPr>
                          <w:rFonts w:ascii="Times New Roman" w:hAnsi="Times New Roman" w:cs="Times New Roman"/>
                          <w:b/>
                          <w:sz w:val="24"/>
                        </w:rPr>
                        <w:t>35m</w:t>
                      </w:r>
                    </w:p>
                  </w:txbxContent>
                </v:textbox>
              </v:shape>
            </w:pict>
          </mc:Fallback>
        </mc:AlternateContent>
      </w:r>
      <w:r>
        <w:rPr>
          <w:noProof/>
          <w:lang w:eastAsia="es-ES"/>
        </w:rPr>
        <mc:AlternateContent>
          <mc:Choice Requires="wps">
            <w:drawing>
              <wp:anchor distT="0" distB="0" distL="114300" distR="114300" simplePos="0" relativeHeight="251628544" behindDoc="0" locked="0" layoutInCell="1" allowOverlap="1" wp14:anchorId="67518F53" wp14:editId="3EF44A8E">
                <wp:simplePos x="0" y="0"/>
                <wp:positionH relativeFrom="column">
                  <wp:posOffset>2453640</wp:posOffset>
                </wp:positionH>
                <wp:positionV relativeFrom="paragraph">
                  <wp:posOffset>269240</wp:posOffset>
                </wp:positionV>
                <wp:extent cx="1714500" cy="295275"/>
                <wp:effectExtent l="0" t="0" r="19050" b="28575"/>
                <wp:wrapNone/>
                <wp:docPr id="17" name="Conector recto 17"/>
                <wp:cNvGraphicFramePr/>
                <a:graphic xmlns:a="http://schemas.openxmlformats.org/drawingml/2006/main">
                  <a:graphicData uri="http://schemas.microsoft.com/office/word/2010/wordprocessingShape">
                    <wps:wsp>
                      <wps:cNvCnPr/>
                      <wps:spPr>
                        <a:xfrm flipH="1">
                          <a:off x="0" y="0"/>
                          <a:ext cx="1714500" cy="2952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C410786" id="Conector recto 17" o:spid="_x0000_s1026" style="position:absolute;flip:x;z-index:251628544;visibility:visible;mso-wrap-style:square;mso-wrap-distance-left:9pt;mso-wrap-distance-top:0;mso-wrap-distance-right:9pt;mso-wrap-distance-bottom:0;mso-position-horizontal:absolute;mso-position-horizontal-relative:text;mso-position-vertical:absolute;mso-position-vertical-relative:text" from="193.2pt,21.2pt" to="328.2pt,4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OYqwAEAANADAAAOAAAAZHJzL2Uyb0RvYy54bWysU8uu0zAQ3SPxD5b3NElFKURN76JXwAJB&#10;xeMDfJ1xY8kvjU2T/j1jpw0IkBBXd+P4MefMnDOT3d1kDTsDRu1dx5tVzRk46XvtTh3/9vXti9ec&#10;xSRcL4x30PELRH63f/5sN4YW1n7wpgdkROJiO4aODymFtqqiHMCKuPIBHD0qj1YkOuKp6lGMxG5N&#10;ta7rV9XosQ/oJcRIt/fzI98XfqVApk9KRUjMdJxqS2XFsj7ktdrvRHtCEQYtr2WIR1RhhXaUdKG6&#10;F0mw76j/oLJaoo9epZX0tvJKaQlFA6lp6t/UfBlEgKKFzIlhsSk+Ha38eD4i0z31bsuZE5Z6dKBO&#10;yeSRYf4weiCXxhBbCj64I15PMRwxS54UWqaMDu+JpJhAsthUPL4sHsOUmKTLZtu83NTUCklv6zeb&#10;9XaT6auZJ/MFjOkdeMvypuNGu+yBaMX5Q0xz6C2EcLmuuZKySxcDOdi4z6BIV85Y0GWi4GCQnQXN&#10;gpASXGquqUt0hiltzAKs/w28xmcolGn7H/CCKJm9SwvYaufxb9nTdCtZzfE3B2bd2YIH319Kj4o1&#10;NDbF3OuI57n89VzgP3/E/Q8AAAD//wMAUEsDBBQABgAIAAAAIQDJGlyp3AAAAAkBAAAPAAAAZHJz&#10;L2Rvd25yZXYueG1sTI/BTsMwDIbvSLxDZCRuLF0pVVfqToixM2KAtGPWmLbQJFWSbe3b453gZNn+&#10;9PtztZ7MIE7kQ+8swnKRgCDbON3bFuHjfXtXgAhRWa0GZwlhpgDr+vqqUqV2Z/tGp11sBYfYUCqE&#10;LsaxlDI0HRkVFm4ky7sv542K3PpWaq/OHG4GmSZJLo3qLV/o1EjPHTU/u6NBCEP78j1/zm6Taj9v&#10;tmFPr8sM8fZmenoEEWmKfzBc9FkdanY6uKPVQQwI90WeMYqQpVwZyB8ugwNCUaxA1pX8/0H9CwAA&#10;//8DAFBLAQItABQABgAIAAAAIQC2gziS/gAAAOEBAAATAAAAAAAAAAAAAAAAAAAAAABbQ29udGVu&#10;dF9UeXBlc10ueG1sUEsBAi0AFAAGAAgAAAAhADj9If/WAAAAlAEAAAsAAAAAAAAAAAAAAAAALwEA&#10;AF9yZWxzLy5yZWxzUEsBAi0AFAAGAAgAAAAhAKJk5irAAQAA0AMAAA4AAAAAAAAAAAAAAAAALgIA&#10;AGRycy9lMm9Eb2MueG1sUEsBAi0AFAAGAAgAAAAhAMkaXKncAAAACQEAAA8AAAAAAAAAAAAAAAAA&#10;GgQAAGRycy9kb3ducmV2LnhtbFBLBQYAAAAABAAEAPMAAAAjBQAAAAA=&#10;" strokecolor="#4579b8 [3044]"/>
            </w:pict>
          </mc:Fallback>
        </mc:AlternateContent>
      </w:r>
      <w:r>
        <w:rPr>
          <w:noProof/>
          <w:lang w:eastAsia="es-ES"/>
        </w:rPr>
        <mc:AlternateContent>
          <mc:Choice Requires="wps">
            <w:drawing>
              <wp:anchor distT="0" distB="0" distL="114300" distR="114300" simplePos="0" relativeHeight="251626496" behindDoc="0" locked="0" layoutInCell="1" allowOverlap="1" wp14:anchorId="3CDCF68A" wp14:editId="03EAD484">
                <wp:simplePos x="0" y="0"/>
                <wp:positionH relativeFrom="column">
                  <wp:posOffset>1900555</wp:posOffset>
                </wp:positionH>
                <wp:positionV relativeFrom="paragraph">
                  <wp:posOffset>364490</wp:posOffset>
                </wp:positionV>
                <wp:extent cx="1057275" cy="600075"/>
                <wp:effectExtent l="0" t="0" r="28575" b="28575"/>
                <wp:wrapNone/>
                <wp:docPr id="11" name="Conector recto 11"/>
                <wp:cNvGraphicFramePr/>
                <a:graphic xmlns:a="http://schemas.openxmlformats.org/drawingml/2006/main">
                  <a:graphicData uri="http://schemas.microsoft.com/office/word/2010/wordprocessingShape">
                    <wps:wsp>
                      <wps:cNvCnPr/>
                      <wps:spPr>
                        <a:xfrm flipV="1">
                          <a:off x="0" y="0"/>
                          <a:ext cx="1057275" cy="6000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B8B017" id="Conector recto 11" o:spid="_x0000_s1026" style="position:absolute;flip:y;z-index:251626496;visibility:visible;mso-wrap-style:square;mso-wrap-distance-left:9pt;mso-wrap-distance-top:0;mso-wrap-distance-right:9pt;mso-wrap-distance-bottom:0;mso-position-horizontal:absolute;mso-position-horizontal-relative:text;mso-position-vertical:absolute;mso-position-vertical-relative:text" from="149.65pt,28.7pt" to="232.9pt,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jN9vwEAANADAAAOAAAAZHJzL2Uyb0RvYy54bWysU02P0zAQvSPxHyzfadxKu4uipnvoCi4I&#10;Kj727nXGjSV/aWya9N8zdtqAAAmx2otje+a9mfc82d5PzrITYDLBd3y9EpyBV6E3/tjxb1/fvXnL&#10;WcrS99IGDx0/Q+L3u9evtmNsYROGYHtARiQ+tWPs+JBzbJsmqQGcTKsQwVNQB3Qy0xGPTY9yJHZn&#10;m40Qt80YsI8YFKREtw9zkO8qv9ag8ietE2RmO0695bpiXZ/K2uy2sj2ijINRlzbkM7pw0ngqulA9&#10;yCzZdzR/UDmjMKSg80oF1wStjYKqgdSsxW9qvgwyQtVC5qS42JRejlZ9PB2QmZ7ebs2Zl47eaE8v&#10;pXJAhuXDKEAujTG1lLz3B7ycUjxgkTxpdExbEx+JpJpAsthUPT4vHsOUmaLLtbi529zdcKYodiuE&#10;oD0RNjNP4YuY8nsIjpVNx63xxQPZytOHlOfUawrhSl9zJ3WXzxZKsvWfQZOuUrGi60TB3iI7SZoF&#10;qRT4XJVR6ZpdYNpYuwDFv4GX/AKFOm3/A14QtXLweQE74wP+rXqeri3rOf/qwKy7WPAU+nN9o2oN&#10;jU019zLiZS5/PVf4zx9x9wMAAP//AwBQSwMEFAAGAAgAAAAhAEf9qLTeAAAACgEAAA8AAABkcnMv&#10;ZG93bnJldi54bWxMj8tOwzAQRfdI/IM1SOyok5AUEuJUiNI1aqFSl248JAE/Itttk79nWMFyNEf3&#10;nluvJqPZGX0YnBWQLhJgaFunBtsJ+Hjf3D0CC1FaJbWzKGDGAKvm+qqWlXIXu8XzLnaMQmyopIA+&#10;xrHiPLQ9GhkWbkRLv0/njYx0+o4rLy8UbjTPkmTJjRwsNfRyxJce2+/dyQgIunv9mvezW2fKz+tN&#10;OOBbmgtxezM9PwGLOMU/GH71SR0acjq6k1WBaQFZWd4TKqB4yIERkC8L2nIkskhL4E3N/09ofgAA&#10;AP//AwBQSwECLQAUAAYACAAAACEAtoM4kv4AAADhAQAAEwAAAAAAAAAAAAAAAAAAAAAAW0NvbnRl&#10;bnRfVHlwZXNdLnhtbFBLAQItABQABgAIAAAAIQA4/SH/1gAAAJQBAAALAAAAAAAAAAAAAAAAAC8B&#10;AABfcmVscy8ucmVsc1BLAQItABQABgAIAAAAIQCwSjN9vwEAANADAAAOAAAAAAAAAAAAAAAAAC4C&#10;AABkcnMvZTJvRG9jLnhtbFBLAQItABQABgAIAAAAIQBH/ai03gAAAAoBAAAPAAAAAAAAAAAAAAAA&#10;ABkEAABkcnMvZG93bnJldi54bWxQSwUGAAAAAAQABADzAAAAJAUAAAAA&#10;" strokecolor="#4579b8 [3044]"/>
            </w:pict>
          </mc:Fallback>
        </mc:AlternateContent>
      </w:r>
      <w:ins w:id="126" w:author="maricela" w:date="2017-06-10T22:20:00Z">
        <w:r>
          <w:rPr>
            <w:noProof/>
            <w:lang w:eastAsia="es-ES"/>
          </w:rPr>
          <w:drawing>
            <wp:inline distT="0" distB="0" distL="0" distR="0" wp14:anchorId="62E79143" wp14:editId="68BC91DA">
              <wp:extent cx="4143375" cy="2085975"/>
              <wp:effectExtent l="0" t="0" r="9525" b="9525"/>
              <wp:docPr id="393" name="Gráfico 39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ins>
    </w:p>
    <w:p w:rsidR="00ED2F7F" w:rsidRDefault="00ED2F7F" w:rsidP="00ED2F7F">
      <w:pPr>
        <w:jc w:val="center"/>
        <w:rPr>
          <w:rFonts w:ascii="Times New Roman" w:hAnsi="Times New Roman" w:cs="Times New Roman"/>
          <w:sz w:val="20"/>
          <w:szCs w:val="20"/>
        </w:rPr>
      </w:pPr>
      <w:r w:rsidRPr="00131B24">
        <w:rPr>
          <w:rFonts w:ascii="Times New Roman" w:hAnsi="Times New Roman" w:cs="Times New Roman"/>
          <w:b/>
          <w:sz w:val="20"/>
          <w:szCs w:val="20"/>
        </w:rPr>
        <w:t>Figura</w:t>
      </w:r>
      <w:r w:rsidR="007A3A0C">
        <w:rPr>
          <w:rFonts w:ascii="Times New Roman" w:hAnsi="Times New Roman" w:cs="Times New Roman"/>
          <w:b/>
          <w:sz w:val="20"/>
          <w:szCs w:val="20"/>
        </w:rPr>
        <w:t xml:space="preserve"> </w:t>
      </w:r>
      <w:r w:rsidR="003A7FCF">
        <w:rPr>
          <w:rFonts w:ascii="Times New Roman" w:hAnsi="Times New Roman" w:cs="Times New Roman"/>
          <w:b/>
          <w:sz w:val="20"/>
          <w:szCs w:val="20"/>
        </w:rPr>
        <w:t>9</w:t>
      </w:r>
      <w:r w:rsidRPr="00131B24">
        <w:rPr>
          <w:rFonts w:ascii="Times New Roman" w:hAnsi="Times New Roman" w:cs="Times New Roman"/>
          <w:b/>
          <w:sz w:val="20"/>
          <w:szCs w:val="20"/>
        </w:rPr>
        <w:t>.</w:t>
      </w:r>
      <w:r>
        <w:rPr>
          <w:rFonts w:ascii="Times New Roman" w:hAnsi="Times New Roman" w:cs="Times New Roman"/>
          <w:b/>
          <w:sz w:val="20"/>
          <w:szCs w:val="20"/>
        </w:rPr>
        <w:t xml:space="preserve"> </w:t>
      </w:r>
      <w:r>
        <w:rPr>
          <w:rFonts w:ascii="Times New Roman" w:hAnsi="Times New Roman" w:cs="Times New Roman"/>
          <w:sz w:val="20"/>
          <w:szCs w:val="20"/>
        </w:rPr>
        <w:t>Asentamiento vertical vs Profundidad de la cimentación</w:t>
      </w:r>
    </w:p>
    <w:p w:rsidR="00ED2F7F" w:rsidRDefault="007A3A0C" w:rsidP="00875E4D">
      <w:pPr>
        <w:spacing w:after="0" w:line="360" w:lineRule="auto"/>
        <w:jc w:val="center"/>
        <w:rPr>
          <w:rFonts w:ascii="Times New Roman" w:hAnsi="Times New Roman" w:cs="Times New Roman"/>
          <w:b/>
          <w:sz w:val="24"/>
          <w:szCs w:val="24"/>
        </w:rPr>
      </w:pPr>
      <w:r>
        <w:rPr>
          <w:noProof/>
          <w:lang w:eastAsia="es-ES"/>
        </w:rPr>
        <w:lastRenderedPageBreak/>
        <mc:AlternateContent>
          <mc:Choice Requires="wps">
            <w:drawing>
              <wp:anchor distT="0" distB="0" distL="114300" distR="114300" simplePos="0" relativeHeight="251635712" behindDoc="0" locked="0" layoutInCell="1" allowOverlap="1" wp14:anchorId="7697BD94" wp14:editId="3650D1B9">
                <wp:simplePos x="0" y="0"/>
                <wp:positionH relativeFrom="column">
                  <wp:posOffset>2272665</wp:posOffset>
                </wp:positionH>
                <wp:positionV relativeFrom="paragraph">
                  <wp:posOffset>781685</wp:posOffset>
                </wp:positionV>
                <wp:extent cx="638175" cy="295275"/>
                <wp:effectExtent l="0" t="0" r="28575" b="28575"/>
                <wp:wrapNone/>
                <wp:docPr id="19" name="Cuadro de texto 19"/>
                <wp:cNvGraphicFramePr/>
                <a:graphic xmlns:a="http://schemas.openxmlformats.org/drawingml/2006/main">
                  <a:graphicData uri="http://schemas.microsoft.com/office/word/2010/wordprocessingShape">
                    <wps:wsp>
                      <wps:cNvSpPr txBox="1"/>
                      <wps:spPr>
                        <a:xfrm>
                          <a:off x="0" y="0"/>
                          <a:ext cx="638175" cy="295275"/>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044ECA" w:rsidRPr="00875E4D" w:rsidRDefault="00044ECA" w:rsidP="007A3A0C">
                            <w:pPr>
                              <w:jc w:val="center"/>
                              <w:rPr>
                                <w:rFonts w:ascii="Times New Roman" w:hAnsi="Times New Roman" w:cs="Times New Roman"/>
                                <w:b/>
                                <w:sz w:val="24"/>
                              </w:rPr>
                            </w:pPr>
                            <w:r>
                              <w:rPr>
                                <w:rFonts w:ascii="Times New Roman" w:hAnsi="Times New Roman" w:cs="Times New Roman"/>
                                <w:b/>
                                <w:sz w:val="24"/>
                              </w:rPr>
                              <w:t>221mm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97BD94" id="Cuadro de texto 19" o:spid="_x0000_s1031" type="#_x0000_t202" style="position:absolute;left:0;text-align:left;margin-left:178.95pt;margin-top:61.55pt;width:50.25pt;height:23.2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7o1dgIAADoFAAAOAAAAZHJzL2Uyb0RvYy54bWysVEtv2zAMvg/YfxB0X51kfSWoU2QpOgwo&#10;2mLt0LMiS40xSdQoJXb260vJsdt1OQ27SBTJj2/q4rK1hm0VhhpcycdHI86Uk1DV7rnkPx6vP51z&#10;FqJwlTDgVMl3KvDL+ccPF42fqQmswVQKGRlxYdb4kq9j9LOiCHKtrAhH4JUjoQa0ItITn4sKRUPW&#10;rSkmo9Fp0QBWHkGqEIh71Qn5PNvXWsl4p3VQkZmSU2wxn5jPVTqL+YWYPaPw61ruwxD/EIUVtSOn&#10;g6krEQXbYP2XKVtLhAA6HkmwBWhdS5VzoGzGo3fZPKyFVzkXKk7wQ5nC/zMrb7f3yOqKejflzAlL&#10;PVpuRIXAKsWiaiMwklCZGh9mpP3gST+2X6AlSM8PxEzZtxptuikvRnIq+G4oMplikpinn8/HZyec&#10;SRJNpicTosl68Qr2GOJXBZYlouRIPcylFdubEDvVXiX5Mi7xUnRdFJmKO6M64XelKT3yO8lG8mCp&#10;pUG2FTQSQkrlYs6DIjCOtBNM18YMwPEhoBlAe90EU3ngBuDoEPBPjwMiewUXB7CtHeAhA9XPPlzd&#10;6ffZdzmn9GO7anNPc2kTZwXVjvqG0C1A8PK6pureiBDvBdLEU6toi+MdHdpAU3LYU5ytAX8f4id9&#10;GkSSctbQBpU8/NoIVJyZb45GdDo+Pk4rlx/HJ2cTeuBbyeqtxG3sEqgjY/ovvMxk0o+mJzWCfaJl&#10;XySvJBJOku+Sx55cxm6v6bOQarHISrRkXsQb9+BlMp2qnGbnsX0S6PcDlob8FvpdE7N3c9bpJqSD&#10;xSaCrvMQvlZ1X39a0DzG+88k/QBv31nr9cubvwAAAP//AwBQSwMEFAAGAAgAAAAhAAmh+vHfAAAA&#10;CwEAAA8AAABkcnMvZG93bnJldi54bWxMj01Pg0AQhu8m/ofNmHizC/1AiiyNITa9mViN54UdgZSd&#10;JeyW0n/veLLHmffJO8/ku9n2YsLRd44UxIsIBFLtTEeNgq/P/VMKwgdNRveOUMEVPeyK+7tcZ8Zd&#10;6AOnY2gEl5DPtII2hCGT0tctWu0XbkDi7MeNVgcex0aaUV+43PZyGUWJtLojvtDqAcsW69PxbBWU&#10;Ubn30yGukqvrTt/pG70P9UGpx4f59QVEwDn8w/Cnz+pQsFPlzmS86BWsNs9bRjlYrmIQTKw36RpE&#10;xZtkm4Ascnn7Q/ELAAD//wMAUEsBAi0AFAAGAAgAAAAhALaDOJL+AAAA4QEAABMAAAAAAAAAAAAA&#10;AAAAAAAAAFtDb250ZW50X1R5cGVzXS54bWxQSwECLQAUAAYACAAAACEAOP0h/9YAAACUAQAACwAA&#10;AAAAAAAAAAAAAAAvAQAAX3JlbHMvLnJlbHNQSwECLQAUAAYACAAAACEAr++6NXYCAAA6BQAADgAA&#10;AAAAAAAAAAAAAAAuAgAAZHJzL2Uyb0RvYy54bWxQSwECLQAUAAYACAAAACEACaH68d8AAAALAQAA&#10;DwAAAAAAAAAAAAAAAADQBAAAZHJzL2Rvd25yZXYueG1sUEsFBgAAAAAEAAQA8wAAANwFAAAAAA==&#10;" fillcolor="white [3201]" strokecolor="#4f81bd [3204]" strokeweight="2pt">
                <v:textbox>
                  <w:txbxContent>
                    <w:p w:rsidR="00044ECA" w:rsidRPr="00875E4D" w:rsidRDefault="00044ECA" w:rsidP="007A3A0C">
                      <w:pPr>
                        <w:jc w:val="center"/>
                        <w:rPr>
                          <w:rFonts w:ascii="Times New Roman" w:hAnsi="Times New Roman" w:cs="Times New Roman"/>
                          <w:b/>
                          <w:sz w:val="24"/>
                        </w:rPr>
                      </w:pPr>
                      <w:r>
                        <w:rPr>
                          <w:rFonts w:ascii="Times New Roman" w:hAnsi="Times New Roman" w:cs="Times New Roman"/>
                          <w:b/>
                          <w:sz w:val="24"/>
                        </w:rPr>
                        <w:t>221mm</w:t>
                      </w:r>
                    </w:p>
                  </w:txbxContent>
                </v:textbox>
              </v:shape>
            </w:pict>
          </mc:Fallback>
        </mc:AlternateContent>
      </w:r>
      <w:ins w:id="127" w:author="maricela" w:date="2017-06-10T22:32:00Z">
        <w:r>
          <w:rPr>
            <w:noProof/>
            <w:lang w:eastAsia="es-ES"/>
          </w:rPr>
          <w:drawing>
            <wp:inline distT="0" distB="0" distL="0" distR="0" wp14:anchorId="558A82E4" wp14:editId="3DCC591E">
              <wp:extent cx="4352925" cy="2486025"/>
              <wp:effectExtent l="0" t="0" r="9525" b="9525"/>
              <wp:docPr id="407" name="Gráfico 40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ins>
    </w:p>
    <w:p w:rsidR="003D3F92" w:rsidRDefault="003D3F92" w:rsidP="003D3F92">
      <w:pPr>
        <w:jc w:val="center"/>
        <w:rPr>
          <w:rFonts w:ascii="Times New Roman" w:hAnsi="Times New Roman" w:cs="Times New Roman"/>
          <w:sz w:val="20"/>
          <w:szCs w:val="20"/>
        </w:rPr>
      </w:pPr>
      <w:r w:rsidRPr="00131B24">
        <w:rPr>
          <w:rFonts w:ascii="Times New Roman" w:hAnsi="Times New Roman" w:cs="Times New Roman"/>
          <w:b/>
          <w:sz w:val="20"/>
          <w:szCs w:val="20"/>
        </w:rPr>
        <w:t>Figura</w:t>
      </w:r>
      <w:r>
        <w:rPr>
          <w:rFonts w:ascii="Times New Roman" w:hAnsi="Times New Roman" w:cs="Times New Roman"/>
          <w:b/>
          <w:sz w:val="20"/>
          <w:szCs w:val="20"/>
        </w:rPr>
        <w:t xml:space="preserve"> 10</w:t>
      </w:r>
      <w:r w:rsidRPr="00131B24">
        <w:rPr>
          <w:rFonts w:ascii="Times New Roman" w:hAnsi="Times New Roman" w:cs="Times New Roman"/>
          <w:b/>
          <w:sz w:val="20"/>
          <w:szCs w:val="20"/>
        </w:rPr>
        <w:t>.</w:t>
      </w:r>
      <w:r>
        <w:rPr>
          <w:rFonts w:ascii="Times New Roman" w:hAnsi="Times New Roman" w:cs="Times New Roman"/>
          <w:b/>
          <w:sz w:val="20"/>
          <w:szCs w:val="20"/>
        </w:rPr>
        <w:t xml:space="preserve"> </w:t>
      </w:r>
      <w:r>
        <w:rPr>
          <w:rFonts w:ascii="Times New Roman" w:hAnsi="Times New Roman" w:cs="Times New Roman"/>
          <w:sz w:val="20"/>
          <w:szCs w:val="20"/>
        </w:rPr>
        <w:t>Esfuerzo vertical vs Ancho de la cimentación</w:t>
      </w:r>
    </w:p>
    <w:p w:rsidR="00124FE0" w:rsidRDefault="00B30BC7" w:rsidP="007A3A0C">
      <w:pPr>
        <w:jc w:val="center"/>
        <w:rPr>
          <w:rFonts w:ascii="Times New Roman" w:hAnsi="Times New Roman" w:cs="Times New Roman"/>
          <w:b/>
          <w:sz w:val="20"/>
          <w:szCs w:val="20"/>
        </w:rPr>
      </w:pPr>
      <w:r>
        <w:rPr>
          <w:noProof/>
          <w:lang w:eastAsia="es-ES"/>
        </w:rPr>
        <mc:AlternateContent>
          <mc:Choice Requires="wps">
            <w:drawing>
              <wp:anchor distT="0" distB="0" distL="114300" distR="114300" simplePos="0" relativeHeight="251720704" behindDoc="0" locked="0" layoutInCell="1" allowOverlap="1">
                <wp:simplePos x="0" y="0"/>
                <wp:positionH relativeFrom="column">
                  <wp:posOffset>2804744</wp:posOffset>
                </wp:positionH>
                <wp:positionV relativeFrom="paragraph">
                  <wp:posOffset>266564</wp:posOffset>
                </wp:positionV>
                <wp:extent cx="1586641" cy="491556"/>
                <wp:effectExtent l="0" t="0" r="13970" b="22860"/>
                <wp:wrapNone/>
                <wp:docPr id="9" name="Conector recto 9"/>
                <wp:cNvGraphicFramePr/>
                <a:graphic xmlns:a="http://schemas.openxmlformats.org/drawingml/2006/main">
                  <a:graphicData uri="http://schemas.microsoft.com/office/word/2010/wordprocessingShape">
                    <wps:wsp>
                      <wps:cNvCnPr/>
                      <wps:spPr>
                        <a:xfrm flipH="1">
                          <a:off x="0" y="0"/>
                          <a:ext cx="1586641" cy="49155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7FA5F2" id="Conector recto 9" o:spid="_x0000_s1026" style="position:absolute;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0.85pt,21pt" to="345.8pt,5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jjwAEAAM4DAAAOAAAAZHJzL2Uyb0RvYy54bWysU9uO0zAQfUfiHyy/0ySrbbWNmu5DV8AD&#10;gorLB3idcWPJN41Nk/49Y6cNCJAQiBfHlzln5pyZ7B4na9gZMGrvOt6sas7ASd9rd+r4l8+vXz1w&#10;FpNwvTDeQccvEPnj/uWL3RhauPODNz0gIxIX2zF0fEgptFUV5QBWxJUP4OhRebQi0RFPVY9iJHZr&#10;qru63lSjxz6glxAj3T7Nj3xf+JUCmT4oFSEx03GqLZUVy/qc12q/E+0JRRi0vJYh/qEKK7SjpAvV&#10;k0iCfUX9C5XVEn30Kq2kt5VXSksoGkhNU/+k5tMgAhQtZE4Mi03x/9HK9+cjMt13fMuZE5ZadKBG&#10;yeSRYf6wbfZoDLGl0IM74vUUwxGz4EmhZcro8JbaXywgUWwqDl8Wh2FKTNJls37YbO4bziS93W+b&#10;9XqT6auZJ/MFjOkNeMvypuNGu+yAaMX5XUxz6C2EcLmuuZKySxcDOdi4j6BIVc5Y0GWe4GCQnQVN&#10;gpASXGquqUt0hiltzAKs/wy8xmcolFn7G/CCKJm9SwvYaufxd9nTdCtZzfE3B2bd2YJn319Kj4o1&#10;NDTF3OuA56n88Vzg33/D/TcAAAD//wMAUEsDBBQABgAIAAAAIQAZZqL53AAAAAoBAAAPAAAAZHJz&#10;L2Rvd25yZXYueG1sTI/BTsMwDIbvSLxDZCRuLE1VFVaaToixM2KAxDFrTFtInKrJtvbtMSe42fKn&#10;399fb2bvxAmnOATSoFYZCKQ22IE6DW+vu5s7EDEZssYFQg0LRtg0lxe1qWw40wue9qkTHEKxMhr6&#10;lMZKytj26E1chRGJb59h8ibxOnXSTubM4d7JPMtK6c1A/KE3Iz722H7vj15DdN3T1/K+hG1up2W7&#10;ix/4rAqtr6/mh3sQCef0B8OvPqtDw06HcCQbhdNQFOqWUR5y7sRAuVYliAOTal2AbGr5v0LzAwAA&#10;//8DAFBLAQItABQABgAIAAAAIQC2gziS/gAAAOEBAAATAAAAAAAAAAAAAAAAAAAAAABbQ29udGVu&#10;dF9UeXBlc10ueG1sUEsBAi0AFAAGAAgAAAAhADj9If/WAAAAlAEAAAsAAAAAAAAAAAAAAAAALwEA&#10;AF9yZWxzLy5yZWxzUEsBAi0AFAAGAAgAAAAhAAn/GOPAAQAAzgMAAA4AAAAAAAAAAAAAAAAALgIA&#10;AGRycy9lMm9Eb2MueG1sUEsBAi0AFAAGAAgAAAAhABlmovncAAAACgEAAA8AAAAAAAAAAAAAAAAA&#10;GgQAAGRycy9kb3ducmV2LnhtbFBLBQYAAAAABAAEAPMAAAAjBQAAAAA=&#10;" strokecolor="#4579b8 [3044]"/>
            </w:pict>
          </mc:Fallback>
        </mc:AlternateContent>
      </w:r>
      <w:r w:rsidR="003D3F92">
        <w:rPr>
          <w:noProof/>
          <w:lang w:eastAsia="es-ES"/>
        </w:rPr>
        <mc:AlternateContent>
          <mc:Choice Requires="wps">
            <w:drawing>
              <wp:anchor distT="0" distB="0" distL="114300" distR="114300" simplePos="0" relativeHeight="251666944" behindDoc="0" locked="0" layoutInCell="1" allowOverlap="1">
                <wp:simplePos x="0" y="0"/>
                <wp:positionH relativeFrom="column">
                  <wp:posOffset>2663189</wp:posOffset>
                </wp:positionH>
                <wp:positionV relativeFrom="paragraph">
                  <wp:posOffset>240665</wp:posOffset>
                </wp:positionV>
                <wp:extent cx="1724025" cy="600075"/>
                <wp:effectExtent l="0" t="0" r="28575" b="28575"/>
                <wp:wrapNone/>
                <wp:docPr id="25" name="Conector recto 25"/>
                <wp:cNvGraphicFramePr/>
                <a:graphic xmlns:a="http://schemas.openxmlformats.org/drawingml/2006/main">
                  <a:graphicData uri="http://schemas.microsoft.com/office/word/2010/wordprocessingShape">
                    <wps:wsp>
                      <wps:cNvCnPr/>
                      <wps:spPr>
                        <a:xfrm flipH="1">
                          <a:off x="0" y="0"/>
                          <a:ext cx="1724025" cy="6000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3FEC673" id="Conector recto 25" o:spid="_x0000_s1026" style="position:absolute;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9.7pt,18.95pt" to="345.4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0mjwQEAANADAAAOAAAAZHJzL2Uyb0RvYy54bWysU02P0zAQvSPxHyzfadwKdlHUdA9dAQcE&#10;FSw/wOuMG0v+0tg06b9n7LQBARJitRfHY897M+95sr2bnGUnwGSC7/h6JTgDr0Jv/LHj3x7evXrL&#10;WcrS99IGDx0/Q+J3u5cvtmNsYROGYHtARiQ+tWPs+JBzbJsmqQGcTKsQwdOlDuhkphCPTY9yJHZn&#10;m40QN80YsI8YFKREp/fzJd9Vfq1B5c9aJ8jMdpx6y3XFuj6WtdltZXtEGQejLm3IJ3ThpPFUdKG6&#10;l1my72j+oHJGYUhB55UKrglaGwVVA6lZi9/UfB1khKqFzElxsSk9H636dDogM33HN28489LRG+3p&#10;pVQOyLB8GF2QS2NMLSXv/QEvUYoHLJInjY5pa+IHGoBqAsliU/X4vHgMU2aKDte3m9ei1FJ0dyOE&#10;uK30zcxT+CKm/B6CY2XTcWt88UC28vQxZapNqdcUCkpfcyd1l88WSrL1X0CTrlKxoutEwd4iO0ma&#10;BakU+LwuyoivZheYNtYuQPFv4CW/QKFO2/+AF0StHHxewM74gH+rnqdry3rOvzow6y4WPIb+XN+o&#10;WkNjUxVeRrzM5a9xhf/8EXc/AAAA//8DAFBLAwQUAAYACAAAACEAaj6cnd0AAAAKAQAADwAAAGRy&#10;cy9kb3ducmV2LnhtbEyPwU7DMAyG70i8Q2QkbixtV421NJ0QY2fEYBLHrDFtIXGqJtvat8ec4GbL&#10;n35/f7WZnBVnHEPvSUG6SEAgNd701Cp4f9vdrUGEqMlo6wkVzBhgU19fVbo0/kKveN7HVnAIhVIr&#10;6GIcSilD06HTYeEHJL59+tHpyOvYSjPqC4c7K7MkWUmne+IPnR7wqcPme39yCoJtn7/mw+y3mRnn&#10;7S584EuaK3V7Mz0+gIg4xT8YfvVZHWp2OvoTmSCsgjwtckYVLO8LEAysioSHI5PLLAdZV/J/hfoH&#10;AAD//wMAUEsBAi0AFAAGAAgAAAAhALaDOJL+AAAA4QEAABMAAAAAAAAAAAAAAAAAAAAAAFtDb250&#10;ZW50X1R5cGVzXS54bWxQSwECLQAUAAYACAAAACEAOP0h/9YAAACUAQAACwAAAAAAAAAAAAAAAAAv&#10;AQAAX3JlbHMvLnJlbHNQSwECLQAUAAYACAAAACEA3fdJo8EBAADQAwAADgAAAAAAAAAAAAAAAAAu&#10;AgAAZHJzL2Uyb0RvYy54bWxQSwECLQAUAAYACAAAACEAaj6cnd0AAAAKAQAADwAAAAAAAAAAAAAA&#10;AAAbBAAAZHJzL2Rvd25yZXYueG1sUEsFBgAAAAAEAAQA8wAAACUFAAAAAA==&#10;" strokecolor="#4579b8 [3044]"/>
            </w:pict>
          </mc:Fallback>
        </mc:AlternateContent>
      </w:r>
      <w:r w:rsidR="003D3F92">
        <w:rPr>
          <w:noProof/>
          <w:lang w:eastAsia="es-ES"/>
        </w:rPr>
        <w:drawing>
          <wp:anchor distT="0" distB="0" distL="114300" distR="114300" simplePos="0" relativeHeight="251697152" behindDoc="0" locked="0" layoutInCell="1" allowOverlap="1" wp14:anchorId="3DD31D40" wp14:editId="6715E64E">
            <wp:simplePos x="0" y="0"/>
            <wp:positionH relativeFrom="column">
              <wp:posOffset>581025</wp:posOffset>
            </wp:positionH>
            <wp:positionV relativeFrom="paragraph">
              <wp:posOffset>8890</wp:posOffset>
            </wp:positionV>
            <wp:extent cx="4362450" cy="2514600"/>
            <wp:effectExtent l="0" t="0" r="0" b="0"/>
            <wp:wrapNone/>
            <wp:docPr id="414" name="Gráfico 4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p>
    <w:p w:rsidR="007A3A0C" w:rsidRDefault="003D3F92" w:rsidP="00124FE0">
      <w:pPr>
        <w:tabs>
          <w:tab w:val="left" w:pos="2370"/>
        </w:tabs>
        <w:rPr>
          <w:rFonts w:ascii="Times New Roman" w:hAnsi="Times New Roman" w:cs="Times New Roman"/>
          <w:b/>
          <w:sz w:val="24"/>
          <w:szCs w:val="24"/>
        </w:rPr>
      </w:pPr>
      <w:r>
        <w:rPr>
          <w:noProof/>
          <w:lang w:eastAsia="es-ES"/>
        </w:rPr>
        <mc:AlternateContent>
          <mc:Choice Requires="wps">
            <w:drawing>
              <wp:anchor distT="0" distB="0" distL="114300" distR="114300" simplePos="0" relativeHeight="251719680" behindDoc="0" locked="0" layoutInCell="1" allowOverlap="1" wp14:anchorId="64104B9A" wp14:editId="603144FC">
                <wp:simplePos x="0" y="0"/>
                <wp:positionH relativeFrom="column">
                  <wp:posOffset>2413239</wp:posOffset>
                </wp:positionH>
                <wp:positionV relativeFrom="paragraph">
                  <wp:posOffset>63856</wp:posOffset>
                </wp:positionV>
                <wp:extent cx="638175" cy="295275"/>
                <wp:effectExtent l="0" t="0" r="28575" b="28575"/>
                <wp:wrapNone/>
                <wp:docPr id="20" name="Cuadro de texto 20"/>
                <wp:cNvGraphicFramePr/>
                <a:graphic xmlns:a="http://schemas.openxmlformats.org/drawingml/2006/main">
                  <a:graphicData uri="http://schemas.microsoft.com/office/word/2010/wordprocessingShape">
                    <wps:wsp>
                      <wps:cNvSpPr txBox="1"/>
                      <wps:spPr>
                        <a:xfrm>
                          <a:off x="0" y="0"/>
                          <a:ext cx="638175" cy="295275"/>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044ECA" w:rsidRPr="00875E4D" w:rsidRDefault="00044ECA" w:rsidP="00C731FA">
                            <w:pPr>
                              <w:jc w:val="center"/>
                              <w:rPr>
                                <w:rFonts w:ascii="Times New Roman" w:hAnsi="Times New Roman" w:cs="Times New Roman"/>
                                <w:b/>
                                <w:sz w:val="24"/>
                              </w:rPr>
                            </w:pPr>
                            <w:r>
                              <w:rPr>
                                <w:rFonts w:ascii="Times New Roman" w:hAnsi="Times New Roman" w:cs="Times New Roman"/>
                                <w:b/>
                                <w:sz w:val="24"/>
                              </w:rPr>
                              <w:t>221mm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104B9A" id="Cuadro de texto 20" o:spid="_x0000_s1032" type="#_x0000_t202" style="position:absolute;margin-left:190pt;margin-top:5.05pt;width:50.25pt;height:23.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rzTeAIAADoFAAAOAAAAZHJzL2Uyb0RvYy54bWysVEtv2zAMvg/YfxB0X51kfQZ1iixFhwFF&#10;W6wdelZkqTEmiRqlxM5+fSk5drMup2EXmRbJj6+PurxqrWEbhaEGV/Lx0Ygz5SRUtXsp+Y+nm0/n&#10;nIUoXCUMOFXyrQr8avbxw2Xjp2oCKzCVQkYgLkwbX/JVjH5aFEGulBXhCLxypNSAVkT6xZeiQtEQ&#10;ujXFZDQ6LRrAyiNIFQLdXndKPsv4WisZ77UOKjJTcsot5hPzuUxnMbsU0xcUflXLXRriH7KwonYU&#10;dIC6FlGwNdZ/QdlaIgTQ8UiCLUDrWqpcA1UzHr2r5nElvMq1UHOCH9oU/h+svNs8IKurkk+oPU5Y&#10;mtFiLSoEVikWVRuBkYba1PgwJetHT/ax/QItjbu/D3SZqm812vSluhjpCXE7NJmgmKTL08/n47MT&#10;ziSpJhcnE5IJvXhz9hjiVwWWJaHkSDPMrRWb2xA7094kxTIu3aXsuiyyFLdGdcrvSlN5FHeSQTKx&#10;1MIg2wiihJBSuZjroAyMI+vkpmtjBsfxIUczOO1sk5vKhBscR4cc/4w4eOSo4OLgbGsHeAig+tmn&#10;qzv7vvqu5lR+bJdtnulpP6AlVFuaG0K3AMHLm5q6eytCfBBIjKdR0RbHezq0gabksJM4WwH+PnSf&#10;7ImIpOWsoQ0qefi1Fqg4M98cUfRifHycVi7/HJ+cJYLhvma5r3FruwCayJjeCy+zmOyj6UWNYJ9p&#10;2ecpKqmEkxS75LEXF7Hba3ospJrPsxEtmRfx1j16maBTlxN3ntpngX5HsETyO+h3TUzf8ayzTZ4O&#10;5usIus4kTH3uurrrPy1opvHuMUkvwP5/tnp78mavAAAA//8DAFBLAwQUAAYACAAAACEAfZq9it0A&#10;AAAJAQAADwAAAGRycy9kb3ducmV2LnhtbEyPQUvDQBSE70L/w/IK3uxu1IYQsykSLL0JtuJ5k30m&#10;odm3IbtN03/v86THYYaZb4rd4gYx4xR6TxqSjQKB1HjbU6vh87R/yECEaMiawRNquGGAXbm6K0xu&#10;/ZU+cD7GVnAJhdxo6GIccylD06EzYeNHJPa+/eRMZDm10k7myuVukI9KpdKZnnihMyNWHTbn48Vp&#10;qFS1D/MhqdOb789f2Ru9j81B6/v18voCIuIS/8Lwi8/oUDJT7S9kgxg0PGWKv0Q2VAKCA8+Z2oKo&#10;NWzTFGRZyP8Pyh8AAAD//wMAUEsBAi0AFAAGAAgAAAAhALaDOJL+AAAA4QEAABMAAAAAAAAAAAAA&#10;AAAAAAAAAFtDb250ZW50X1R5cGVzXS54bWxQSwECLQAUAAYACAAAACEAOP0h/9YAAACUAQAACwAA&#10;AAAAAAAAAAAAAAAvAQAAX3JlbHMvLnJlbHNQSwECLQAUAAYACAAAACEAQUK803gCAAA6BQAADgAA&#10;AAAAAAAAAAAAAAAuAgAAZHJzL2Uyb0RvYy54bWxQSwECLQAUAAYACAAAACEAfZq9it0AAAAJAQAA&#10;DwAAAAAAAAAAAAAAAADSBAAAZHJzL2Rvd25yZXYueG1sUEsFBgAAAAAEAAQA8wAAANwFAAAAAA==&#10;" fillcolor="white [3201]" strokecolor="#4f81bd [3204]" strokeweight="2pt">
                <v:textbox>
                  <w:txbxContent>
                    <w:p w:rsidR="00044ECA" w:rsidRPr="00875E4D" w:rsidRDefault="00044ECA" w:rsidP="00C731FA">
                      <w:pPr>
                        <w:jc w:val="center"/>
                        <w:rPr>
                          <w:rFonts w:ascii="Times New Roman" w:hAnsi="Times New Roman" w:cs="Times New Roman"/>
                          <w:b/>
                          <w:sz w:val="24"/>
                        </w:rPr>
                      </w:pPr>
                      <w:r>
                        <w:rPr>
                          <w:rFonts w:ascii="Times New Roman" w:hAnsi="Times New Roman" w:cs="Times New Roman"/>
                          <w:b/>
                          <w:sz w:val="24"/>
                        </w:rPr>
                        <w:t>221mm</w:t>
                      </w:r>
                    </w:p>
                  </w:txbxContent>
                </v:textbox>
              </v:shape>
            </w:pict>
          </mc:Fallback>
        </mc:AlternateContent>
      </w:r>
      <w:r w:rsidR="00124FE0">
        <w:rPr>
          <w:rFonts w:ascii="Times New Roman" w:hAnsi="Times New Roman" w:cs="Times New Roman"/>
          <w:b/>
          <w:sz w:val="20"/>
          <w:szCs w:val="20"/>
        </w:rPr>
        <w:tab/>
      </w:r>
    </w:p>
    <w:p w:rsidR="007A3A0C" w:rsidRDefault="007A3A0C" w:rsidP="00FF3346">
      <w:pPr>
        <w:spacing w:after="0" w:line="360" w:lineRule="auto"/>
        <w:jc w:val="both"/>
        <w:rPr>
          <w:rFonts w:ascii="Times New Roman" w:hAnsi="Times New Roman" w:cs="Times New Roman"/>
          <w:b/>
          <w:sz w:val="24"/>
          <w:szCs w:val="24"/>
        </w:rPr>
      </w:pPr>
    </w:p>
    <w:p w:rsidR="007A3A0C" w:rsidRDefault="007A3A0C" w:rsidP="00FF3346">
      <w:pPr>
        <w:spacing w:after="0" w:line="360" w:lineRule="auto"/>
        <w:jc w:val="both"/>
        <w:rPr>
          <w:rFonts w:ascii="Times New Roman" w:hAnsi="Times New Roman" w:cs="Times New Roman"/>
          <w:b/>
          <w:sz w:val="24"/>
          <w:szCs w:val="24"/>
        </w:rPr>
      </w:pPr>
    </w:p>
    <w:p w:rsidR="007A3A0C" w:rsidRDefault="007A3A0C" w:rsidP="00FF3346">
      <w:pPr>
        <w:spacing w:after="0" w:line="360" w:lineRule="auto"/>
        <w:jc w:val="both"/>
        <w:rPr>
          <w:rFonts w:ascii="Times New Roman" w:hAnsi="Times New Roman" w:cs="Times New Roman"/>
          <w:b/>
          <w:sz w:val="24"/>
          <w:szCs w:val="24"/>
        </w:rPr>
      </w:pPr>
    </w:p>
    <w:p w:rsidR="007A3A0C" w:rsidRDefault="007A3A0C" w:rsidP="00FF3346">
      <w:pPr>
        <w:spacing w:after="0" w:line="360" w:lineRule="auto"/>
        <w:jc w:val="both"/>
        <w:rPr>
          <w:rFonts w:ascii="Times New Roman" w:hAnsi="Times New Roman" w:cs="Times New Roman"/>
          <w:b/>
          <w:sz w:val="24"/>
          <w:szCs w:val="24"/>
        </w:rPr>
      </w:pPr>
    </w:p>
    <w:p w:rsidR="007A3A0C" w:rsidRDefault="007A3A0C" w:rsidP="00FF3346">
      <w:pPr>
        <w:spacing w:after="0" w:line="360" w:lineRule="auto"/>
        <w:jc w:val="both"/>
        <w:rPr>
          <w:rFonts w:ascii="Times New Roman" w:hAnsi="Times New Roman" w:cs="Times New Roman"/>
          <w:b/>
          <w:sz w:val="24"/>
          <w:szCs w:val="24"/>
        </w:rPr>
      </w:pPr>
    </w:p>
    <w:p w:rsidR="007A3A0C" w:rsidRDefault="007A3A0C" w:rsidP="00FF3346">
      <w:pPr>
        <w:spacing w:after="0" w:line="360" w:lineRule="auto"/>
        <w:jc w:val="both"/>
        <w:rPr>
          <w:rFonts w:ascii="Times New Roman" w:hAnsi="Times New Roman" w:cs="Times New Roman"/>
          <w:b/>
          <w:sz w:val="24"/>
          <w:szCs w:val="24"/>
        </w:rPr>
      </w:pPr>
    </w:p>
    <w:p w:rsidR="007A3A0C" w:rsidRDefault="007A3A0C" w:rsidP="00FF3346">
      <w:pPr>
        <w:spacing w:after="0" w:line="360" w:lineRule="auto"/>
        <w:jc w:val="both"/>
        <w:rPr>
          <w:rFonts w:ascii="Times New Roman" w:hAnsi="Times New Roman" w:cs="Times New Roman"/>
          <w:b/>
          <w:sz w:val="24"/>
          <w:szCs w:val="24"/>
        </w:rPr>
      </w:pPr>
    </w:p>
    <w:p w:rsidR="007A3A0C" w:rsidRDefault="007A3A0C" w:rsidP="00FF3346">
      <w:pPr>
        <w:spacing w:after="0" w:line="360" w:lineRule="auto"/>
        <w:jc w:val="both"/>
        <w:rPr>
          <w:rFonts w:ascii="Times New Roman" w:hAnsi="Times New Roman" w:cs="Times New Roman"/>
          <w:b/>
          <w:sz w:val="24"/>
          <w:szCs w:val="24"/>
        </w:rPr>
      </w:pPr>
    </w:p>
    <w:p w:rsidR="007A3A0C" w:rsidRDefault="007A3A0C" w:rsidP="007A3A0C">
      <w:pPr>
        <w:jc w:val="center"/>
        <w:rPr>
          <w:rFonts w:ascii="Times New Roman" w:hAnsi="Times New Roman" w:cs="Times New Roman"/>
          <w:sz w:val="20"/>
          <w:szCs w:val="20"/>
        </w:rPr>
      </w:pPr>
      <w:r w:rsidRPr="00131B24">
        <w:rPr>
          <w:rFonts w:ascii="Times New Roman" w:hAnsi="Times New Roman" w:cs="Times New Roman"/>
          <w:b/>
          <w:sz w:val="20"/>
          <w:szCs w:val="20"/>
        </w:rPr>
        <w:t>Figura</w:t>
      </w:r>
      <w:r>
        <w:rPr>
          <w:rFonts w:ascii="Times New Roman" w:hAnsi="Times New Roman" w:cs="Times New Roman"/>
          <w:b/>
          <w:sz w:val="20"/>
          <w:szCs w:val="20"/>
        </w:rPr>
        <w:t xml:space="preserve"> 1</w:t>
      </w:r>
      <w:r w:rsidR="003A7FCF">
        <w:rPr>
          <w:rFonts w:ascii="Times New Roman" w:hAnsi="Times New Roman" w:cs="Times New Roman"/>
          <w:b/>
          <w:sz w:val="20"/>
          <w:szCs w:val="20"/>
        </w:rPr>
        <w:t>1</w:t>
      </w:r>
      <w:r w:rsidRPr="00131B24">
        <w:rPr>
          <w:rFonts w:ascii="Times New Roman" w:hAnsi="Times New Roman" w:cs="Times New Roman"/>
          <w:b/>
          <w:sz w:val="20"/>
          <w:szCs w:val="20"/>
        </w:rPr>
        <w:t>.</w:t>
      </w:r>
      <w:r>
        <w:rPr>
          <w:rFonts w:ascii="Times New Roman" w:hAnsi="Times New Roman" w:cs="Times New Roman"/>
          <w:b/>
          <w:sz w:val="20"/>
          <w:szCs w:val="20"/>
        </w:rPr>
        <w:t xml:space="preserve"> </w:t>
      </w:r>
      <w:r>
        <w:rPr>
          <w:rFonts w:ascii="Times New Roman" w:hAnsi="Times New Roman" w:cs="Times New Roman"/>
          <w:sz w:val="20"/>
          <w:szCs w:val="20"/>
        </w:rPr>
        <w:t>Asentamiento vertical vs Ancho de la cimentación</w:t>
      </w:r>
    </w:p>
    <w:p w:rsidR="003D324A" w:rsidRDefault="003D324A" w:rsidP="007A3A0C">
      <w:pPr>
        <w:jc w:val="center"/>
        <w:rPr>
          <w:rFonts w:ascii="Times New Roman" w:hAnsi="Times New Roman" w:cs="Times New Roman"/>
          <w:sz w:val="20"/>
          <w:szCs w:val="20"/>
        </w:rPr>
      </w:pPr>
    </w:p>
    <w:p w:rsidR="00A21A1F" w:rsidRDefault="00A21A1F" w:rsidP="00FF3346">
      <w:pPr>
        <w:spacing w:after="0" w:line="360" w:lineRule="auto"/>
        <w:jc w:val="both"/>
        <w:rPr>
          <w:rFonts w:ascii="Times New Roman" w:hAnsi="Times New Roman" w:cs="Times New Roman"/>
          <w:b/>
          <w:sz w:val="24"/>
          <w:szCs w:val="24"/>
        </w:rPr>
      </w:pPr>
      <w:r w:rsidRPr="006717C6">
        <w:rPr>
          <w:rFonts w:ascii="Times New Roman" w:hAnsi="Times New Roman" w:cs="Times New Roman"/>
          <w:b/>
          <w:sz w:val="24"/>
          <w:szCs w:val="24"/>
        </w:rPr>
        <w:t>3. Resultados y discusión</w:t>
      </w:r>
    </w:p>
    <w:p w:rsidR="009D53D4" w:rsidRPr="008435AB" w:rsidRDefault="009D53D4" w:rsidP="00FF3346">
      <w:pPr>
        <w:spacing w:after="0" w:line="360" w:lineRule="auto"/>
        <w:jc w:val="both"/>
        <w:rPr>
          <w:rFonts w:ascii="Times New Roman" w:hAnsi="Times New Roman" w:cs="Times New Roman"/>
          <w:b/>
          <w:sz w:val="24"/>
          <w:szCs w:val="24"/>
        </w:rPr>
      </w:pPr>
    </w:p>
    <w:p w:rsidR="008435AB" w:rsidRDefault="009F309D" w:rsidP="00FF334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Los valores del factor de seguridad </w:t>
      </w:r>
      <w:r w:rsidR="00E61D68">
        <w:rPr>
          <w:rFonts w:ascii="Times New Roman" w:hAnsi="Times New Roman" w:cs="Times New Roman"/>
          <w:sz w:val="24"/>
          <w:szCs w:val="24"/>
        </w:rPr>
        <w:t>que a continuación se muestran</w:t>
      </w:r>
      <w:r>
        <w:rPr>
          <w:rFonts w:ascii="Times New Roman" w:hAnsi="Times New Roman" w:cs="Times New Roman"/>
          <w:sz w:val="24"/>
          <w:szCs w:val="24"/>
        </w:rPr>
        <w:t xml:space="preserve"> corresponden al método de equilibrio límite de Fellenius, el cual se emplea debido a que ofrece </w:t>
      </w:r>
      <w:r>
        <w:rPr>
          <w:rFonts w:ascii="Times New Roman" w:hAnsi="Times New Roman" w:cs="Times New Roman"/>
          <w:sz w:val="24"/>
          <w:szCs w:val="24"/>
        </w:rPr>
        <w:lastRenderedPageBreak/>
        <w:t>resultados confiables</w:t>
      </w:r>
      <w:r w:rsidRPr="009F309D">
        <w:rPr>
          <w:rFonts w:ascii="Times New Roman" w:hAnsi="Times New Roman" w:cs="Times New Roman"/>
          <w:sz w:val="24"/>
          <w:szCs w:val="24"/>
        </w:rPr>
        <w:t xml:space="preserve"> en la etapa de final de construcción y también es recomendado para la inclinación del talud aguas abajo del modelo</w:t>
      </w:r>
      <w:r>
        <w:rPr>
          <w:rFonts w:ascii="Times New Roman" w:hAnsi="Times New Roman" w:cs="Times New Roman"/>
          <w:sz w:val="24"/>
          <w:szCs w:val="24"/>
        </w:rPr>
        <w:t xml:space="preserve">. </w:t>
      </w:r>
      <w:r w:rsidR="00E61D68">
        <w:rPr>
          <w:rFonts w:ascii="Times New Roman" w:hAnsi="Times New Roman" w:cs="Times New Roman"/>
          <w:sz w:val="24"/>
          <w:szCs w:val="24"/>
        </w:rPr>
        <w:t>En los resultados obtenidos se aprecia cómo aumenta el factor de segurida</w:t>
      </w:r>
      <w:r w:rsidR="00CE5628">
        <w:rPr>
          <w:rFonts w:ascii="Times New Roman" w:hAnsi="Times New Roman" w:cs="Times New Roman"/>
          <w:sz w:val="24"/>
          <w:szCs w:val="24"/>
        </w:rPr>
        <w:t xml:space="preserve">d a medida que disminuye el grado de saturación del suelo así como </w:t>
      </w:r>
      <w:ins w:id="128" w:author="maricela" w:date="2017-06-11T12:03:00Z">
        <w:r w:rsidR="00CE5628" w:rsidRPr="00CE5628">
          <w:rPr>
            <w:rFonts w:ascii="Times New Roman" w:hAnsi="Times New Roman" w:cs="Times New Roman"/>
            <w:sz w:val="24"/>
            <w:szCs w:val="24"/>
          </w:rPr>
          <w:t xml:space="preserve">el incremento porcentual </w:t>
        </w:r>
      </w:ins>
      <w:r w:rsidR="00CE5628">
        <w:rPr>
          <w:rFonts w:ascii="Times New Roman" w:hAnsi="Times New Roman" w:cs="Times New Roman"/>
          <w:sz w:val="24"/>
          <w:szCs w:val="24"/>
        </w:rPr>
        <w:t>que este experimenta</w:t>
      </w:r>
      <w:ins w:id="129" w:author="maricela" w:date="2017-05-29T11:47:00Z">
        <w:r w:rsidR="00CE5628" w:rsidRPr="00CE5628">
          <w:rPr>
            <w:rFonts w:ascii="Times New Roman" w:hAnsi="Times New Roman" w:cs="Times New Roman"/>
            <w:sz w:val="24"/>
            <w:szCs w:val="24"/>
            <w:rPrChange w:id="130" w:author="maricela" w:date="2017-05-29T11:47:00Z">
              <w:rPr>
                <w:rFonts w:cs="Arial"/>
                <w:sz w:val="20"/>
              </w:rPr>
            </w:rPrChange>
          </w:rPr>
          <w:t xml:space="preserve"> </w:t>
        </w:r>
      </w:ins>
      <w:ins w:id="131" w:author="maricela" w:date="2017-05-29T11:51:00Z">
        <w:del w:id="132" w:author="maricela" w:date="2017-05-29T18:28:00Z">
          <w:r w:rsidR="00CE5628" w:rsidRPr="00CE5628" w:rsidDel="00D605F6">
            <w:rPr>
              <w:rFonts w:ascii="Times New Roman" w:hAnsi="Times New Roman" w:cs="Times New Roman"/>
              <w:sz w:val="24"/>
              <w:szCs w:val="24"/>
            </w:rPr>
            <w:delText>de</w:delText>
          </w:r>
        </w:del>
      </w:ins>
      <w:ins w:id="133" w:author="maricela" w:date="2017-05-29T18:29:00Z">
        <w:r w:rsidR="00CE5628" w:rsidRPr="00CE5628">
          <w:rPr>
            <w:rFonts w:ascii="Times New Roman" w:hAnsi="Times New Roman" w:cs="Times New Roman"/>
            <w:sz w:val="24"/>
            <w:szCs w:val="24"/>
          </w:rPr>
          <w:t xml:space="preserve"> </w:t>
        </w:r>
      </w:ins>
      <w:r w:rsidR="005D47AB">
        <w:rPr>
          <w:rFonts w:ascii="Times New Roman" w:hAnsi="Times New Roman" w:cs="Times New Roman"/>
          <w:sz w:val="24"/>
          <w:szCs w:val="24"/>
        </w:rPr>
        <w:t xml:space="preserve">entre </w:t>
      </w:r>
      <w:ins w:id="134" w:author="maricela" w:date="2017-05-29T11:47:00Z">
        <w:r w:rsidR="00CE5628" w:rsidRPr="00CE5628">
          <w:rPr>
            <w:rFonts w:ascii="Times New Roman" w:hAnsi="Times New Roman" w:cs="Times New Roman"/>
            <w:sz w:val="24"/>
            <w:szCs w:val="24"/>
          </w:rPr>
          <w:t>grados de saturaci</w:t>
        </w:r>
      </w:ins>
      <w:ins w:id="135" w:author="maricela" w:date="2017-05-29T11:49:00Z">
        <w:r w:rsidR="00CE5628" w:rsidRPr="00CE5628">
          <w:rPr>
            <w:rFonts w:ascii="Times New Roman" w:hAnsi="Times New Roman" w:cs="Times New Roman"/>
            <w:sz w:val="24"/>
            <w:szCs w:val="24"/>
          </w:rPr>
          <w:t>ón consecutivos, o sea: de 100% a 9</w:t>
        </w:r>
      </w:ins>
      <w:r w:rsidR="00924DFF">
        <w:rPr>
          <w:rFonts w:ascii="Times New Roman" w:hAnsi="Times New Roman" w:cs="Times New Roman"/>
          <w:sz w:val="24"/>
          <w:szCs w:val="24"/>
        </w:rPr>
        <w:t>0</w:t>
      </w:r>
      <w:ins w:id="136" w:author="maricela" w:date="2017-05-29T11:49:00Z">
        <w:r w:rsidR="00CE5628" w:rsidRPr="00CE5628">
          <w:rPr>
            <w:rFonts w:ascii="Times New Roman" w:hAnsi="Times New Roman" w:cs="Times New Roman"/>
            <w:sz w:val="24"/>
            <w:szCs w:val="24"/>
          </w:rPr>
          <w:t>%</w:t>
        </w:r>
      </w:ins>
      <w:r w:rsidR="00924DFF">
        <w:rPr>
          <w:rFonts w:ascii="Times New Roman" w:hAnsi="Times New Roman" w:cs="Times New Roman"/>
          <w:sz w:val="24"/>
          <w:szCs w:val="24"/>
        </w:rPr>
        <w:t xml:space="preserve"> y</w:t>
      </w:r>
      <w:r w:rsidR="00CE6DFA">
        <w:rPr>
          <w:rFonts w:ascii="Times New Roman" w:hAnsi="Times New Roman" w:cs="Times New Roman"/>
          <w:sz w:val="24"/>
          <w:szCs w:val="24"/>
        </w:rPr>
        <w:t xml:space="preserve"> de 9</w:t>
      </w:r>
      <w:r w:rsidR="00924DFF">
        <w:rPr>
          <w:rFonts w:ascii="Times New Roman" w:hAnsi="Times New Roman" w:cs="Times New Roman"/>
          <w:sz w:val="24"/>
          <w:szCs w:val="24"/>
        </w:rPr>
        <w:t>0% a 80</w:t>
      </w:r>
      <w:r w:rsidR="00CE6DFA">
        <w:rPr>
          <w:rFonts w:ascii="Times New Roman" w:hAnsi="Times New Roman" w:cs="Times New Roman"/>
          <w:sz w:val="24"/>
          <w:szCs w:val="24"/>
        </w:rPr>
        <w:t>%</w:t>
      </w:r>
      <w:r w:rsidR="00A370E0">
        <w:rPr>
          <w:rFonts w:ascii="Times New Roman" w:hAnsi="Times New Roman" w:cs="Times New Roman"/>
          <w:sz w:val="24"/>
          <w:szCs w:val="24"/>
        </w:rPr>
        <w:t xml:space="preserve"> </w:t>
      </w:r>
      <w:r w:rsidR="00924DFF">
        <w:rPr>
          <w:rFonts w:ascii="Times New Roman" w:hAnsi="Times New Roman" w:cs="Times New Roman"/>
          <w:sz w:val="24"/>
          <w:szCs w:val="24"/>
        </w:rPr>
        <w:t>.</w:t>
      </w:r>
    </w:p>
    <w:p w:rsidR="00EC3FF6" w:rsidRDefault="00EC3FF6" w:rsidP="00737179">
      <w:pPr>
        <w:spacing w:after="0" w:line="240" w:lineRule="auto"/>
        <w:jc w:val="both"/>
        <w:rPr>
          <w:rFonts w:ascii="Times New Roman" w:hAnsi="Times New Roman" w:cs="Times New Roman"/>
          <w:sz w:val="24"/>
          <w:szCs w:val="24"/>
        </w:rPr>
      </w:pPr>
    </w:p>
    <w:p w:rsidR="00112D0B" w:rsidRDefault="00145A6A" w:rsidP="00112D0B">
      <w:pPr>
        <w:spacing w:line="360" w:lineRule="auto"/>
        <w:jc w:val="center"/>
        <w:rPr>
          <w:rFonts w:ascii="Times New Roman" w:hAnsi="Times New Roman" w:cs="Times New Roman"/>
          <w:sz w:val="24"/>
          <w:szCs w:val="24"/>
        </w:rPr>
      </w:pPr>
      <w:r w:rsidRPr="00145A6A">
        <w:rPr>
          <w:noProof/>
          <w:lang w:eastAsia="es-ES"/>
        </w:rPr>
        <mc:AlternateContent>
          <mc:Choice Requires="wps">
            <w:drawing>
              <wp:anchor distT="0" distB="0" distL="114300" distR="114300" simplePos="0" relativeHeight="251645952" behindDoc="0" locked="0" layoutInCell="1" allowOverlap="1" wp14:anchorId="6C5EEE33" wp14:editId="5A5726BC">
                <wp:simplePos x="0" y="0"/>
                <wp:positionH relativeFrom="column">
                  <wp:posOffset>1184303</wp:posOffset>
                </wp:positionH>
                <wp:positionV relativeFrom="paragraph">
                  <wp:posOffset>1335792</wp:posOffset>
                </wp:positionV>
                <wp:extent cx="636591" cy="289810"/>
                <wp:effectExtent l="0" t="0" r="11430" b="15240"/>
                <wp:wrapNone/>
                <wp:docPr id="2" name="Cuadro de texto 1"/>
                <wp:cNvGraphicFramePr/>
                <a:graphic xmlns:a="http://schemas.openxmlformats.org/drawingml/2006/main">
                  <a:graphicData uri="http://schemas.microsoft.com/office/word/2010/wordprocessingShape">
                    <wps:wsp>
                      <wps:cNvSpPr txBox="1"/>
                      <wps:spPr>
                        <a:xfrm>
                          <a:off x="0" y="0"/>
                          <a:ext cx="636591" cy="289810"/>
                        </a:xfrm>
                        <a:prstGeom prst="rect">
                          <a:avLst/>
                        </a:prstGeom>
                        <a:noFill/>
                        <a:ln/>
                      </wps:spPr>
                      <wps:style>
                        <a:lnRef idx="2">
                          <a:schemeClr val="accent3"/>
                        </a:lnRef>
                        <a:fillRef idx="1">
                          <a:schemeClr val="lt1"/>
                        </a:fillRef>
                        <a:effectRef idx="0">
                          <a:schemeClr val="accent3"/>
                        </a:effectRef>
                        <a:fontRef idx="minor">
                          <a:schemeClr val="dk1"/>
                        </a:fontRef>
                      </wps:style>
                      <wps:txbx>
                        <w:txbxContent>
                          <w:p w:rsidR="00145A6A" w:rsidRDefault="00145A6A" w:rsidP="00145A6A">
                            <w:pPr>
                              <w:pStyle w:val="NormalWeb"/>
                              <w:spacing w:before="0" w:beforeAutospacing="0" w:after="160" w:afterAutospacing="0" w:line="256" w:lineRule="auto"/>
                              <w:jc w:val="center"/>
                            </w:pPr>
                            <w:r>
                              <w:rPr>
                                <w:rFonts w:ascii="Calibri" w:eastAsia="Calibri" w:hAnsi="Calibri"/>
                                <w:color w:val="000000" w:themeColor="dark1"/>
                                <w:sz w:val="22"/>
                                <w:szCs w:val="22"/>
                              </w:rPr>
                              <w:t>1</w:t>
                            </w:r>
                            <w:r>
                              <w:rPr>
                                <w:rFonts w:ascii="Calibri" w:eastAsia="Calibri" w:hAnsi="Calibri"/>
                                <w:color w:val="000000" w:themeColor="dark1"/>
                                <w:sz w:val="22"/>
                                <w:szCs w:val="22"/>
                              </w:rPr>
                              <w:t>9</w:t>
                            </w:r>
                            <w:r>
                              <w:rPr>
                                <w:rFonts w:ascii="Calibri" w:eastAsia="Calibri" w:hAnsi="Calibri"/>
                                <w:color w:val="000000" w:themeColor="dark1"/>
                                <w:sz w:val="22"/>
                                <w:szCs w:val="22"/>
                              </w:rPr>
                              <w:t>,</w:t>
                            </w:r>
                            <w:r>
                              <w:rPr>
                                <w:rFonts w:ascii="Calibri" w:eastAsia="Calibri" w:hAnsi="Calibri"/>
                                <w:color w:val="000000" w:themeColor="dark1"/>
                                <w:sz w:val="22"/>
                                <w:szCs w:val="22"/>
                              </w:rPr>
                              <w:t>21</w:t>
                            </w:r>
                            <w:r>
                              <w:rPr>
                                <w:rFonts w:ascii="Calibri" w:eastAsia="Calibri" w:hAnsi="Calibri"/>
                                <w:color w:val="000000" w:themeColor="dark1"/>
                                <w:sz w:val="22"/>
                                <w:szCs w:val="22"/>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C5EEE33" id="Cuadro de texto 1" o:spid="_x0000_s1033" type="#_x0000_t202" style="position:absolute;left:0;text-align:left;margin-left:93.25pt;margin-top:105.2pt;width:50.15pt;height:22.8pt;z-index:251645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mgRcAIAABMFAAAOAAAAZHJzL2Uyb0RvYy54bWysVEtv2zAMvg/YfxB0Xx2n7yBOkaXoMKDo&#10;irVDz4osJcYkUZOYxNmvLyXHbtf1NOxiU+LH10dS06vWGrZVITbgKl4ejThTTkLduFXFfzzefLrg&#10;LKJwtTDgVMX3KvKr2ccP052fqDGswdQqMHLi4mTnK75G9JOiiHKtrIhH4JUjpYZgBdIxrIo6iB15&#10;t6YYj0ZnxQ5C7QNIFSPdXndKPsv+tVYSv2kdFTJTccoN8zfk7zJ9i9lUTFZB+HUjD2mIf8jCisZR&#10;0MHVtUDBNqH5y5VtZIAIGo8k2AK0bqTKNVA15ehNNQ9r4VWuhciJfqAp/j+38m57H1hTV3zMmROW&#10;WrTYiDoAqxVD1SKwMpG083FC2AdPaGw/Q0vN7u8jXabaWx1s+lNVjPRE936gmDwxSZdnx2enlyVn&#10;klTji8uLMregeDH2IeIXBZYloeKBOpiJFdvbiJQIQXtIiuXgpjEmd9G4pE6JdgllCfdGJZxx35Wm&#10;OimFcfaXJ0wtTGBbQbMhpFQOj1NJFCGjk5km54Nh+Z6hwcwDGR2wyUzlyRsMR+8Z/hlxsMhRweFg&#10;bBsH4T0H9c8hcofvq+9qTuVju2xzc8/7Xi2h3lMLA3SbEL28aYjoWxHxXgQafeoarTNp1xB+c7aj&#10;1ah4/LURQXFmvjqavcvy5CTtUj6cnJ6P6RBea5avNW5jF0AMU9MpWhYTHk0v6gD2ibZ4nqKSSjhJ&#10;sSuOvbjAbmHpFZBqPs8g2h4v8NY9eJlcJ9bSWDy2TyL4w+yk8b2DfonE5M0Iddhk6WC+QdBNnq/E&#10;W8fSgU/avDwUh1cirfbrc0a9vGWzZwAAAP//AwBQSwMEFAAGAAgAAAAhAFMJW7DfAAAACwEAAA8A&#10;AABkcnMvZG93bnJldi54bWxMj0FPg0AQhe8m/ofNmHizS0EIoSyN0WjixbTVet6yUyBlZ5FdWvz3&#10;jie9zcu8vPe9cj3bXpxx9J0jBctFBAKpdqajRsHH+/NdDsIHTUb3jlDBN3pYV9dXpS6Mu9AWz7vQ&#10;CA4hX2gFbQhDIaWvW7TaL9yAxL+jG60OLMdGmlFfONz2Mo6iTFrdETe0esDHFuvTbrIK4rd0H7rT&#10;0z5JXjfJ9JV8Bty8KHV7Mz+sQAScw58ZfvEZHSpmOriJjBc96zxL2cphy+geBDviPOMxBz7SLAJZ&#10;lfL/huoHAAD//wMAUEsBAi0AFAAGAAgAAAAhALaDOJL+AAAA4QEAABMAAAAAAAAAAAAAAAAAAAAA&#10;AFtDb250ZW50X1R5cGVzXS54bWxQSwECLQAUAAYACAAAACEAOP0h/9YAAACUAQAACwAAAAAAAAAA&#10;AAAAAAAvAQAAX3JlbHMvLnJlbHNQSwECLQAUAAYACAAAACEA7PJoEXACAAATBQAADgAAAAAAAAAA&#10;AAAAAAAuAgAAZHJzL2Uyb0RvYy54bWxQSwECLQAUAAYACAAAACEAUwlbsN8AAAALAQAADwAAAAAA&#10;AAAAAAAAAADKBAAAZHJzL2Rvd25yZXYueG1sUEsFBgAAAAAEAAQA8wAAANYFAAAAAA==&#10;" filled="f" strokecolor="#9bbb59 [3206]" strokeweight="2pt">
                <v:textbox>
                  <w:txbxContent>
                    <w:p w:rsidR="00145A6A" w:rsidRDefault="00145A6A" w:rsidP="00145A6A">
                      <w:pPr>
                        <w:pStyle w:val="NormalWeb"/>
                        <w:spacing w:before="0" w:beforeAutospacing="0" w:after="160" w:afterAutospacing="0" w:line="256" w:lineRule="auto"/>
                        <w:jc w:val="center"/>
                      </w:pPr>
                      <w:r>
                        <w:rPr>
                          <w:rFonts w:ascii="Calibri" w:eastAsia="Calibri" w:hAnsi="Calibri"/>
                          <w:color w:val="000000" w:themeColor="dark1"/>
                          <w:sz w:val="22"/>
                          <w:szCs w:val="22"/>
                        </w:rPr>
                        <w:t>1</w:t>
                      </w:r>
                      <w:r>
                        <w:rPr>
                          <w:rFonts w:ascii="Calibri" w:eastAsia="Calibri" w:hAnsi="Calibri"/>
                          <w:color w:val="000000" w:themeColor="dark1"/>
                          <w:sz w:val="22"/>
                          <w:szCs w:val="22"/>
                        </w:rPr>
                        <w:t>9</w:t>
                      </w:r>
                      <w:r>
                        <w:rPr>
                          <w:rFonts w:ascii="Calibri" w:eastAsia="Calibri" w:hAnsi="Calibri"/>
                          <w:color w:val="000000" w:themeColor="dark1"/>
                          <w:sz w:val="22"/>
                          <w:szCs w:val="22"/>
                        </w:rPr>
                        <w:t>,</w:t>
                      </w:r>
                      <w:r>
                        <w:rPr>
                          <w:rFonts w:ascii="Calibri" w:eastAsia="Calibri" w:hAnsi="Calibri"/>
                          <w:color w:val="000000" w:themeColor="dark1"/>
                          <w:sz w:val="22"/>
                          <w:szCs w:val="22"/>
                        </w:rPr>
                        <w:t>21</w:t>
                      </w:r>
                      <w:r>
                        <w:rPr>
                          <w:rFonts w:ascii="Calibri" w:eastAsia="Calibri" w:hAnsi="Calibri"/>
                          <w:color w:val="000000" w:themeColor="dark1"/>
                          <w:sz w:val="22"/>
                          <w:szCs w:val="22"/>
                        </w:rPr>
                        <w:t>%</w:t>
                      </w:r>
                    </w:p>
                  </w:txbxContent>
                </v:textbox>
              </v:shape>
            </w:pict>
          </mc:Fallback>
        </mc:AlternateContent>
      </w:r>
      <w:r w:rsidR="00A370E0">
        <w:rPr>
          <w:noProof/>
          <w:lang w:eastAsia="es-ES"/>
        </w:rPr>
        <w:drawing>
          <wp:inline distT="0" distB="0" distL="0" distR="0" wp14:anchorId="13FF2DF4" wp14:editId="3F92B5FE">
            <wp:extent cx="5419725" cy="3409950"/>
            <wp:effectExtent l="0" t="0" r="9525" b="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A467AC" w:rsidRDefault="00A467AC">
      <w:pPr>
        <w:jc w:val="center"/>
        <w:rPr>
          <w:rFonts w:ascii="Times New Roman" w:hAnsi="Times New Roman" w:cs="Times New Roman"/>
          <w:sz w:val="20"/>
          <w:szCs w:val="20"/>
        </w:rPr>
        <w:pPrChange w:id="137" w:author="maricela" w:date="2017-05-29T12:26:00Z">
          <w:pPr>
            <w:spacing w:line="360" w:lineRule="auto"/>
          </w:pPr>
        </w:pPrChange>
      </w:pPr>
      <w:r w:rsidRPr="00131B24">
        <w:rPr>
          <w:rFonts w:ascii="Times New Roman" w:hAnsi="Times New Roman" w:cs="Times New Roman"/>
          <w:b/>
          <w:sz w:val="20"/>
          <w:szCs w:val="20"/>
        </w:rPr>
        <w:t>Figura</w:t>
      </w:r>
      <w:r>
        <w:rPr>
          <w:rFonts w:ascii="Times New Roman" w:hAnsi="Times New Roman" w:cs="Times New Roman"/>
          <w:b/>
          <w:sz w:val="20"/>
          <w:szCs w:val="20"/>
        </w:rPr>
        <w:t xml:space="preserve"> 1</w:t>
      </w:r>
      <w:r w:rsidR="003A7FCF">
        <w:rPr>
          <w:rFonts w:ascii="Times New Roman" w:hAnsi="Times New Roman" w:cs="Times New Roman"/>
          <w:b/>
          <w:sz w:val="20"/>
          <w:szCs w:val="20"/>
        </w:rPr>
        <w:t>3</w:t>
      </w:r>
      <w:r w:rsidRPr="00131B24">
        <w:rPr>
          <w:rFonts w:ascii="Times New Roman" w:hAnsi="Times New Roman" w:cs="Times New Roman"/>
          <w:b/>
          <w:sz w:val="20"/>
          <w:szCs w:val="20"/>
        </w:rPr>
        <w:t>.</w:t>
      </w:r>
      <w:r>
        <w:rPr>
          <w:rFonts w:ascii="Times New Roman" w:hAnsi="Times New Roman" w:cs="Times New Roman"/>
          <w:b/>
          <w:sz w:val="20"/>
          <w:szCs w:val="20"/>
        </w:rPr>
        <w:t xml:space="preserve"> </w:t>
      </w:r>
      <w:ins w:id="138" w:author="maricela" w:date="2017-05-29T12:26:00Z">
        <w:r w:rsidRPr="00A467AC">
          <w:rPr>
            <w:rFonts w:ascii="Times New Roman" w:hAnsi="Times New Roman" w:cs="Times New Roman"/>
            <w:sz w:val="20"/>
            <w:szCs w:val="20"/>
          </w:rPr>
          <w:t>Variaci</w:t>
        </w:r>
      </w:ins>
      <w:ins w:id="139" w:author="maricela" w:date="2017-05-29T12:27:00Z">
        <w:r w:rsidRPr="00A467AC">
          <w:rPr>
            <w:rFonts w:ascii="Times New Roman" w:hAnsi="Times New Roman" w:cs="Times New Roman"/>
            <w:sz w:val="20"/>
            <w:szCs w:val="20"/>
          </w:rPr>
          <w:t>ón del factor de seguridad con el grado de saturación</w:t>
        </w:r>
      </w:ins>
    </w:p>
    <w:p w:rsidR="003D324A" w:rsidRPr="00A467AC" w:rsidRDefault="003D324A" w:rsidP="003D324A">
      <w:pPr>
        <w:spacing w:line="360" w:lineRule="auto"/>
        <w:jc w:val="both"/>
        <w:rPr>
          <w:ins w:id="140" w:author="maricela" w:date="2017-05-29T12:27:00Z"/>
          <w:rFonts w:ascii="Times New Roman" w:hAnsi="Times New Roman" w:cs="Times New Roman"/>
          <w:sz w:val="20"/>
          <w:szCs w:val="20"/>
          <w:rPrChange w:id="141" w:author="maricela" w:date="2017-06-03T23:46:00Z">
            <w:rPr>
              <w:ins w:id="142" w:author="maricela" w:date="2017-05-29T12:27:00Z"/>
              <w:rFonts w:cs="Arial"/>
              <w:b/>
            </w:rPr>
          </w:rPrChange>
        </w:rPr>
      </w:pPr>
      <w:r>
        <w:rPr>
          <w:rFonts w:ascii="Times New Roman" w:hAnsi="Times New Roman"/>
          <w:sz w:val="24"/>
          <w:szCs w:val="24"/>
        </w:rPr>
        <w:t xml:space="preserve">Como se aprecia en la figura 13, existe una variación significativa del factor de seguridad con la disminución del grado de saturación durante la etapa de final de construcción al emplear en la modelación los parámetros del suelo ajustados. </w:t>
      </w:r>
      <w:ins w:id="143" w:author="Usuario de Windows" w:date="2017-06-04T23:40:00Z">
        <w:del w:id="144" w:author="maricela" w:date="2017-06-16T18:25:00Z">
          <w:r w:rsidRPr="00FC27F9" w:rsidDel="00A77A7F">
            <w:rPr>
              <w:rFonts w:ascii="Times New Roman" w:hAnsi="Times New Roman"/>
              <w:sz w:val="24"/>
              <w:szCs w:val="24"/>
            </w:rPr>
            <w:delText>que,</w:delText>
          </w:r>
        </w:del>
      </w:ins>
      <w:r>
        <w:rPr>
          <w:rFonts w:ascii="Times New Roman" w:hAnsi="Times New Roman"/>
          <w:sz w:val="24"/>
          <w:szCs w:val="24"/>
        </w:rPr>
        <w:t xml:space="preserve">El incremento promedio en el factor de seguridad obtenido por el método de ajuste de Fredlund es de un 18,3% por cada disminución del 10% en el grado de saturación del suelo de la cortina; mientras que, para el ajuste de Vanapalli, el incremento promedio registrado fue de un 18,7%. </w:t>
      </w:r>
      <w:r w:rsidR="00651CE2">
        <w:rPr>
          <w:rFonts w:ascii="Times New Roman" w:hAnsi="Times New Roman"/>
          <w:sz w:val="24"/>
          <w:szCs w:val="24"/>
        </w:rPr>
        <w:t xml:space="preserve">Por otro lado, al efectuar la modelación introduciendo </w:t>
      </w:r>
      <w:r w:rsidR="00651CE2">
        <w:rPr>
          <w:rFonts w:ascii="Times New Roman" w:hAnsi="Times New Roman"/>
          <w:sz w:val="24"/>
          <w:szCs w:val="24"/>
        </w:rPr>
        <w:lastRenderedPageBreak/>
        <w:t>punto a punto la curva característica sin variar los parámetros de resistencia del suelo se obtuvo un incremento promedio de 6,8%, aunque para valores del grado de saturación menores de 90% el aumento del factor de seguridad no es significativo</w:t>
      </w:r>
      <w:r w:rsidR="007415A9">
        <w:rPr>
          <w:rFonts w:ascii="Times New Roman" w:hAnsi="Times New Roman"/>
          <w:sz w:val="24"/>
          <w:szCs w:val="24"/>
        </w:rPr>
        <w:t xml:space="preserve">, por lo que existe una marcada diferencia en cuanto </w:t>
      </w:r>
      <w:r w:rsidR="006A6118">
        <w:rPr>
          <w:rFonts w:ascii="Times New Roman" w:hAnsi="Times New Roman"/>
          <w:sz w:val="24"/>
          <w:szCs w:val="24"/>
        </w:rPr>
        <w:t xml:space="preserve">a </w:t>
      </w:r>
      <w:r w:rsidR="007415A9">
        <w:rPr>
          <w:rFonts w:ascii="Times New Roman" w:hAnsi="Times New Roman"/>
          <w:sz w:val="24"/>
          <w:szCs w:val="24"/>
        </w:rPr>
        <w:t>su comportamiento con respecto a los casos anteriores.</w:t>
      </w:r>
    </w:p>
    <w:p w:rsidR="00A370E0" w:rsidRDefault="00165882" w:rsidP="00A467AC">
      <w:pPr>
        <w:spacing w:after="0" w:line="360" w:lineRule="auto"/>
        <w:jc w:val="center"/>
        <w:rPr>
          <w:rFonts w:ascii="Times New Roman" w:hAnsi="Times New Roman" w:cs="Times New Roman"/>
          <w:b/>
          <w:sz w:val="20"/>
          <w:szCs w:val="20"/>
        </w:rPr>
      </w:pPr>
      <w:r>
        <w:rPr>
          <w:noProof/>
          <w:lang w:eastAsia="es-ES"/>
        </w:rPr>
        <w:drawing>
          <wp:inline distT="0" distB="0" distL="0" distR="0" wp14:anchorId="12F0BCFC" wp14:editId="388EC4BF">
            <wp:extent cx="4924425" cy="2238375"/>
            <wp:effectExtent l="0" t="0" r="9525" b="9525"/>
            <wp:docPr id="28" name="Gráfico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A467AC" w:rsidRDefault="00A467AC" w:rsidP="006A6118">
      <w:pPr>
        <w:spacing w:after="0" w:line="360" w:lineRule="auto"/>
        <w:jc w:val="center"/>
        <w:rPr>
          <w:ins w:id="145" w:author="maricela" w:date="2017-06-18T19:17:00Z"/>
          <w:rFonts w:cs="Arial"/>
        </w:rPr>
      </w:pPr>
      <w:r w:rsidRPr="00131B24">
        <w:rPr>
          <w:rFonts w:ascii="Times New Roman" w:hAnsi="Times New Roman" w:cs="Times New Roman"/>
          <w:b/>
          <w:sz w:val="20"/>
          <w:szCs w:val="20"/>
        </w:rPr>
        <w:t>Figura</w:t>
      </w:r>
      <w:r>
        <w:rPr>
          <w:rFonts w:ascii="Times New Roman" w:hAnsi="Times New Roman" w:cs="Times New Roman"/>
          <w:b/>
          <w:sz w:val="20"/>
          <w:szCs w:val="20"/>
        </w:rPr>
        <w:t xml:space="preserve"> 1</w:t>
      </w:r>
      <w:r w:rsidR="003A7FCF">
        <w:rPr>
          <w:rFonts w:ascii="Times New Roman" w:hAnsi="Times New Roman" w:cs="Times New Roman"/>
          <w:b/>
          <w:sz w:val="20"/>
          <w:szCs w:val="20"/>
        </w:rPr>
        <w:t>4</w:t>
      </w:r>
      <w:r w:rsidRPr="00131B24">
        <w:rPr>
          <w:rFonts w:ascii="Times New Roman" w:hAnsi="Times New Roman" w:cs="Times New Roman"/>
          <w:b/>
          <w:sz w:val="20"/>
          <w:szCs w:val="20"/>
        </w:rPr>
        <w:t>.</w:t>
      </w:r>
      <w:r>
        <w:rPr>
          <w:rFonts w:ascii="Times New Roman" w:hAnsi="Times New Roman" w:cs="Times New Roman"/>
          <w:b/>
          <w:sz w:val="20"/>
          <w:szCs w:val="20"/>
        </w:rPr>
        <w:t xml:space="preserve"> </w:t>
      </w:r>
      <w:r w:rsidR="006A6118">
        <w:rPr>
          <w:rFonts w:cs="Arial"/>
        </w:rPr>
        <w:t xml:space="preserve">Comparación entre los métodos empleados para la modelación. </w:t>
      </w:r>
    </w:p>
    <w:p w:rsidR="0058354E" w:rsidRDefault="0058354E">
      <w:pPr>
        <w:spacing w:line="360" w:lineRule="auto"/>
        <w:contextualSpacing/>
        <w:jc w:val="both"/>
        <w:rPr>
          <w:rFonts w:ascii="Times New Roman" w:hAnsi="Times New Roman"/>
          <w:sz w:val="24"/>
          <w:szCs w:val="24"/>
        </w:rPr>
        <w:pPrChange w:id="146" w:author="maricela" w:date="2017-06-01T10:40:00Z">
          <w:pPr>
            <w:spacing w:line="360" w:lineRule="auto"/>
          </w:pPr>
        </w:pPrChange>
      </w:pPr>
      <w:r>
        <w:rPr>
          <w:rFonts w:ascii="Times New Roman" w:hAnsi="Times New Roman"/>
          <w:sz w:val="24"/>
          <w:szCs w:val="24"/>
        </w:rPr>
        <w:t xml:space="preserve">Con respecto a las diferencias existentes entre </w:t>
      </w:r>
      <w:r w:rsidR="00CF0AED">
        <w:rPr>
          <w:rFonts w:ascii="Times New Roman" w:hAnsi="Times New Roman"/>
          <w:sz w:val="24"/>
          <w:szCs w:val="24"/>
        </w:rPr>
        <w:t>los</w:t>
      </w:r>
      <w:r>
        <w:rPr>
          <w:rFonts w:ascii="Times New Roman" w:hAnsi="Times New Roman"/>
          <w:sz w:val="24"/>
          <w:szCs w:val="24"/>
        </w:rPr>
        <w:t xml:space="preserve"> métodos de ajuste, </w:t>
      </w:r>
      <w:ins w:id="147" w:author="Usuario de Windows" w:date="2017-06-04T23:40:00Z">
        <w:del w:id="148" w:author="maricela" w:date="2017-06-16T18:25:00Z">
          <w:r w:rsidRPr="00B30BC7" w:rsidDel="00A77A7F">
            <w:rPr>
              <w:rFonts w:ascii="Times New Roman" w:hAnsi="Times New Roman"/>
              <w:sz w:val="24"/>
              <w:szCs w:val="24"/>
            </w:rPr>
            <w:delText>que,</w:delText>
          </w:r>
        </w:del>
      </w:ins>
      <w:r w:rsidRPr="00B30BC7">
        <w:rPr>
          <w:rFonts w:ascii="Times New Roman" w:hAnsi="Times New Roman"/>
          <w:sz w:val="24"/>
          <w:szCs w:val="24"/>
        </w:rPr>
        <w:t>t</w:t>
      </w:r>
      <w:ins w:id="149" w:author="maricela" w:date="2017-06-01T12:43:00Z">
        <w:r w:rsidRPr="00B30BC7">
          <w:rPr>
            <w:rFonts w:ascii="Times New Roman" w:hAnsi="Times New Roman"/>
            <w:sz w:val="24"/>
            <w:szCs w:val="24"/>
          </w:rPr>
          <w:t>anto los valores de los factores de seguridad como las diferencias obtenidas entre ellos</w:t>
        </w:r>
      </w:ins>
      <w:ins w:id="150" w:author="maricela" w:date="2017-06-01T12:44:00Z">
        <w:r w:rsidRPr="00B30BC7">
          <w:rPr>
            <w:rFonts w:ascii="Times New Roman" w:hAnsi="Times New Roman"/>
            <w:sz w:val="24"/>
            <w:szCs w:val="24"/>
          </w:rPr>
          <w:t xml:space="preserve">, son mayores cuando se utiliza el método de ajuste de Vanapalli. </w:t>
        </w:r>
      </w:ins>
      <w:r w:rsidR="004E7D9A">
        <w:rPr>
          <w:rFonts w:ascii="Times New Roman" w:hAnsi="Times New Roman"/>
          <w:sz w:val="24"/>
          <w:szCs w:val="24"/>
        </w:rPr>
        <w:t xml:space="preserve">Esta diferencia se hace más </w:t>
      </w:r>
      <w:r w:rsidR="00CF0AED">
        <w:rPr>
          <w:rFonts w:ascii="Times New Roman" w:hAnsi="Times New Roman"/>
          <w:sz w:val="24"/>
          <w:szCs w:val="24"/>
        </w:rPr>
        <w:t>significativa a</w:t>
      </w:r>
      <w:r w:rsidR="004E7D9A">
        <w:rPr>
          <w:rFonts w:ascii="Times New Roman" w:hAnsi="Times New Roman"/>
          <w:sz w:val="24"/>
          <w:szCs w:val="24"/>
        </w:rPr>
        <w:t xml:space="preserve"> medida que disminuye el grado de saturación. </w:t>
      </w:r>
      <w:r w:rsidR="00CF0AED">
        <w:rPr>
          <w:rFonts w:ascii="Times New Roman" w:hAnsi="Times New Roman"/>
          <w:sz w:val="24"/>
          <w:szCs w:val="24"/>
        </w:rPr>
        <w:t>En la Figura 14 se pueden apreciar las diferencias que existen entre los valores promedios de los factores de seguridad obtenidos por los ajustes de Fredlund y Vanapalli con respecto a los obtenidos empleando la curva característica.</w:t>
      </w:r>
      <w:r w:rsidR="007415A9">
        <w:rPr>
          <w:rFonts w:ascii="Times New Roman" w:hAnsi="Times New Roman"/>
          <w:sz w:val="24"/>
          <w:szCs w:val="24"/>
        </w:rPr>
        <w:t xml:space="preserve"> Al igual que ocurre entre los métodos de ajuste, esta diferencia aumenta con la disminución del grado de saturación, alcanzando un valor de 25.56% para el 80%.</w:t>
      </w:r>
    </w:p>
    <w:p w:rsidR="00963E27" w:rsidRDefault="00FF3346" w:rsidP="00963E27">
      <w:pPr>
        <w:pStyle w:val="Prrafodelista"/>
        <w:numPr>
          <w:ilvl w:val="0"/>
          <w:numId w:val="11"/>
        </w:numPr>
        <w:spacing w:after="0" w:line="360" w:lineRule="auto"/>
        <w:jc w:val="both"/>
        <w:rPr>
          <w:rFonts w:ascii="Times New Roman" w:hAnsi="Times New Roman" w:cs="Times New Roman"/>
          <w:b/>
          <w:sz w:val="24"/>
          <w:szCs w:val="24"/>
        </w:rPr>
      </w:pPr>
      <w:r w:rsidRPr="00963E27">
        <w:rPr>
          <w:rFonts w:ascii="Times New Roman" w:hAnsi="Times New Roman" w:cs="Times New Roman"/>
          <w:b/>
          <w:sz w:val="24"/>
          <w:szCs w:val="24"/>
        </w:rPr>
        <w:t>Conclusiones</w:t>
      </w:r>
      <w:bookmarkStart w:id="151" w:name="_GoBack"/>
      <w:bookmarkEnd w:id="151"/>
    </w:p>
    <w:p w:rsidR="00756DCC" w:rsidRDefault="00756DCC">
      <w:pPr>
        <w:spacing w:after="0" w:line="360" w:lineRule="auto"/>
        <w:jc w:val="both"/>
        <w:rPr>
          <w:rFonts w:ascii="Times New Roman" w:hAnsi="Times New Roman" w:cs="Times New Roman"/>
          <w:sz w:val="24"/>
          <w:szCs w:val="24"/>
        </w:rPr>
        <w:pPrChange w:id="152" w:author="maricela" w:date="2017-06-15T16:10:00Z">
          <w:pPr>
            <w:pStyle w:val="Prrafodelista"/>
            <w:numPr>
              <w:numId w:val="12"/>
            </w:numPr>
            <w:tabs>
              <w:tab w:val="num" w:pos="360"/>
              <w:tab w:val="num" w:pos="720"/>
            </w:tabs>
            <w:spacing w:line="360" w:lineRule="auto"/>
            <w:ind w:hanging="720"/>
            <w:jc w:val="both"/>
          </w:pPr>
        </w:pPrChange>
      </w:pPr>
      <w:ins w:id="153" w:author="maricela" w:date="2017-06-05T14:19:00Z">
        <w:r w:rsidRPr="00756DCC">
          <w:rPr>
            <w:rFonts w:ascii="Times New Roman" w:hAnsi="Times New Roman" w:cs="Times New Roman"/>
            <w:sz w:val="24"/>
            <w:szCs w:val="24"/>
          </w:rPr>
          <w:t>La propiedad que distingue a los suelos parcialmente saturados es la succi</w:t>
        </w:r>
      </w:ins>
      <w:ins w:id="154" w:author="maricela" w:date="2017-06-05T14:20:00Z">
        <w:r w:rsidRPr="00756DCC">
          <w:rPr>
            <w:rFonts w:ascii="Times New Roman" w:hAnsi="Times New Roman" w:cs="Times New Roman"/>
            <w:sz w:val="24"/>
            <w:szCs w:val="24"/>
          </w:rPr>
          <w:t xml:space="preserve">ón, la cual puede ser </w:t>
        </w:r>
      </w:ins>
      <w:ins w:id="155" w:author="maricela" w:date="2017-06-05T14:26:00Z">
        <w:r w:rsidRPr="00756DCC">
          <w:rPr>
            <w:rFonts w:ascii="Times New Roman" w:hAnsi="Times New Roman" w:cs="Times New Roman"/>
            <w:sz w:val="24"/>
            <w:szCs w:val="24"/>
          </w:rPr>
          <w:t>representada a través de</w:t>
        </w:r>
      </w:ins>
      <w:ins w:id="156" w:author="maricela" w:date="2017-06-05T14:12:00Z">
        <w:r w:rsidRPr="00756DCC">
          <w:rPr>
            <w:rFonts w:ascii="Times New Roman" w:hAnsi="Times New Roman" w:cs="Times New Roman"/>
            <w:sz w:val="24"/>
            <w:szCs w:val="24"/>
          </w:rPr>
          <w:t xml:space="preserve"> l</w:t>
        </w:r>
      </w:ins>
      <w:ins w:id="157" w:author="maricela" w:date="2017-06-05T14:20:00Z">
        <w:r w:rsidRPr="00756DCC">
          <w:rPr>
            <w:rFonts w:ascii="Times New Roman" w:hAnsi="Times New Roman" w:cs="Times New Roman"/>
            <w:sz w:val="24"/>
            <w:szCs w:val="24"/>
          </w:rPr>
          <w:t xml:space="preserve">a </w:t>
        </w:r>
      </w:ins>
      <w:ins w:id="158" w:author="maricela" w:date="2017-06-05T09:47:00Z">
        <w:r w:rsidRPr="00756DCC">
          <w:rPr>
            <w:rFonts w:ascii="Times New Roman" w:hAnsi="Times New Roman" w:cs="Times New Roman"/>
            <w:sz w:val="24"/>
            <w:szCs w:val="24"/>
          </w:rPr>
          <w:t>curva característica del suelo</w:t>
        </w:r>
      </w:ins>
      <w:ins w:id="159" w:author="maricela" w:date="2017-06-05T14:12:00Z">
        <w:r w:rsidRPr="00756DCC">
          <w:rPr>
            <w:rFonts w:ascii="Times New Roman" w:hAnsi="Times New Roman" w:cs="Times New Roman"/>
            <w:sz w:val="24"/>
            <w:szCs w:val="24"/>
          </w:rPr>
          <w:t>.</w:t>
        </w:r>
      </w:ins>
      <w:ins w:id="160" w:author="maricela" w:date="2017-06-05T14:26:00Z">
        <w:r w:rsidRPr="00756DCC">
          <w:rPr>
            <w:rFonts w:ascii="Times New Roman" w:hAnsi="Times New Roman" w:cs="Times New Roman"/>
            <w:sz w:val="24"/>
            <w:szCs w:val="24"/>
          </w:rPr>
          <w:t xml:space="preserve"> S</w:t>
        </w:r>
      </w:ins>
      <w:ins w:id="161" w:author="maricela" w:date="2017-06-05T14:27:00Z">
        <w:r w:rsidRPr="00756DCC">
          <w:rPr>
            <w:rFonts w:ascii="Times New Roman" w:hAnsi="Times New Roman" w:cs="Times New Roman"/>
            <w:sz w:val="24"/>
            <w:szCs w:val="24"/>
          </w:rPr>
          <w:t xml:space="preserve">u empleo en la </w:t>
        </w:r>
        <w:r w:rsidRPr="00756DCC">
          <w:rPr>
            <w:rFonts w:ascii="Times New Roman" w:hAnsi="Times New Roman" w:cs="Times New Roman"/>
            <w:sz w:val="24"/>
            <w:szCs w:val="24"/>
          </w:rPr>
          <w:lastRenderedPageBreak/>
          <w:t>modelaci</w:t>
        </w:r>
      </w:ins>
      <w:ins w:id="162" w:author="maricela" w:date="2017-06-05T14:28:00Z">
        <w:r w:rsidRPr="00756DCC">
          <w:rPr>
            <w:rFonts w:ascii="Times New Roman" w:hAnsi="Times New Roman" w:cs="Times New Roman"/>
            <w:sz w:val="24"/>
            <w:szCs w:val="24"/>
          </w:rPr>
          <w:t>ón,</w:t>
        </w:r>
      </w:ins>
      <w:ins w:id="163" w:author="maricela" w:date="2017-06-05T14:12:00Z">
        <w:r w:rsidRPr="00756DCC">
          <w:rPr>
            <w:rFonts w:ascii="Times New Roman" w:hAnsi="Times New Roman" w:cs="Times New Roman"/>
            <w:sz w:val="24"/>
            <w:szCs w:val="24"/>
          </w:rPr>
          <w:t xml:space="preserve"> </w:t>
        </w:r>
      </w:ins>
      <w:ins w:id="164" w:author="maricela" w:date="2017-06-05T09:47:00Z">
        <w:r w:rsidRPr="00756DCC">
          <w:rPr>
            <w:rFonts w:ascii="Times New Roman" w:hAnsi="Times New Roman" w:cs="Times New Roman"/>
            <w:sz w:val="24"/>
            <w:szCs w:val="24"/>
          </w:rPr>
          <w:t xml:space="preserve">así como </w:t>
        </w:r>
      </w:ins>
      <w:ins w:id="165" w:author="maricela" w:date="2017-06-05T10:23:00Z">
        <w:r w:rsidRPr="00756DCC">
          <w:rPr>
            <w:rFonts w:ascii="Times New Roman" w:hAnsi="Times New Roman" w:cs="Times New Roman"/>
            <w:sz w:val="24"/>
            <w:szCs w:val="24"/>
          </w:rPr>
          <w:t xml:space="preserve">la corrección </w:t>
        </w:r>
      </w:ins>
      <w:ins w:id="166" w:author="maricela" w:date="2017-06-05T10:07:00Z">
        <w:r w:rsidRPr="00756DCC">
          <w:rPr>
            <w:rFonts w:ascii="Times New Roman" w:hAnsi="Times New Roman" w:cs="Times New Roman"/>
            <w:sz w:val="24"/>
            <w:szCs w:val="24"/>
          </w:rPr>
          <w:t xml:space="preserve">del peso específico y </w:t>
        </w:r>
      </w:ins>
      <w:ins w:id="167" w:author="maricela" w:date="2017-06-05T14:28:00Z">
        <w:r w:rsidRPr="00756DCC">
          <w:rPr>
            <w:rFonts w:ascii="Times New Roman" w:hAnsi="Times New Roman" w:cs="Times New Roman"/>
            <w:sz w:val="24"/>
            <w:szCs w:val="24"/>
          </w:rPr>
          <w:t>los</w:t>
        </w:r>
      </w:ins>
      <w:ins w:id="168" w:author="maricela" w:date="2017-06-05T10:07:00Z">
        <w:r w:rsidRPr="00756DCC">
          <w:rPr>
            <w:rFonts w:ascii="Times New Roman" w:hAnsi="Times New Roman" w:cs="Times New Roman"/>
            <w:sz w:val="24"/>
            <w:szCs w:val="24"/>
          </w:rPr>
          <w:t xml:space="preserve"> parámetros de resistencia </w:t>
        </w:r>
      </w:ins>
      <w:ins w:id="169" w:author="maricela" w:date="2017-06-05T14:28:00Z">
        <w:r w:rsidRPr="00756DCC">
          <w:rPr>
            <w:rFonts w:ascii="Times New Roman" w:hAnsi="Times New Roman" w:cs="Times New Roman"/>
            <w:sz w:val="24"/>
            <w:szCs w:val="24"/>
          </w:rPr>
          <w:t xml:space="preserve">del suelo </w:t>
        </w:r>
      </w:ins>
      <w:ins w:id="170" w:author="maricela" w:date="2017-06-05T10:23:00Z">
        <w:r w:rsidRPr="00756DCC">
          <w:rPr>
            <w:rFonts w:ascii="Times New Roman" w:hAnsi="Times New Roman" w:cs="Times New Roman"/>
            <w:sz w:val="24"/>
            <w:szCs w:val="24"/>
          </w:rPr>
          <w:t xml:space="preserve">por los métodos </w:t>
        </w:r>
      </w:ins>
      <w:ins w:id="171" w:author="maricela" w:date="2017-06-05T10:24:00Z">
        <w:r w:rsidRPr="00756DCC">
          <w:rPr>
            <w:rFonts w:ascii="Times New Roman" w:hAnsi="Times New Roman" w:cs="Times New Roman"/>
            <w:sz w:val="24"/>
            <w:szCs w:val="24"/>
          </w:rPr>
          <w:t>de ajuste de Fredlund y Vanapalli, posibilita</w:t>
        </w:r>
      </w:ins>
      <w:ins w:id="172" w:author="maricela" w:date="2017-06-05T10:27:00Z">
        <w:r w:rsidRPr="00756DCC">
          <w:rPr>
            <w:rFonts w:ascii="Times New Roman" w:hAnsi="Times New Roman" w:cs="Times New Roman"/>
            <w:sz w:val="24"/>
            <w:szCs w:val="24"/>
          </w:rPr>
          <w:t>n</w:t>
        </w:r>
      </w:ins>
      <w:ins w:id="173" w:author="maricela" w:date="2017-06-05T10:24:00Z">
        <w:r w:rsidRPr="00756DCC">
          <w:rPr>
            <w:rFonts w:ascii="Times New Roman" w:hAnsi="Times New Roman" w:cs="Times New Roman"/>
            <w:sz w:val="24"/>
            <w:szCs w:val="24"/>
          </w:rPr>
          <w:t xml:space="preserve"> una mejor caracterizaci</w:t>
        </w:r>
      </w:ins>
      <w:ins w:id="174" w:author="maricela" w:date="2017-06-05T10:26:00Z">
        <w:r w:rsidRPr="00756DCC">
          <w:rPr>
            <w:rFonts w:ascii="Times New Roman" w:hAnsi="Times New Roman" w:cs="Times New Roman"/>
            <w:sz w:val="24"/>
            <w:szCs w:val="24"/>
          </w:rPr>
          <w:t xml:space="preserve">ón de los mismos en el estado de saturación parcial, </w:t>
        </w:r>
      </w:ins>
      <w:ins w:id="175" w:author="maricela" w:date="2017-06-05T14:29:00Z">
        <w:r w:rsidRPr="00756DCC">
          <w:rPr>
            <w:rFonts w:ascii="Times New Roman" w:hAnsi="Times New Roman" w:cs="Times New Roman"/>
            <w:sz w:val="24"/>
            <w:szCs w:val="24"/>
          </w:rPr>
          <w:t>siendo una de sus principales aplicaciones el análisis de estabilidad de taludes en presas de tierra.</w:t>
        </w:r>
      </w:ins>
    </w:p>
    <w:p w:rsidR="00756DCC" w:rsidRDefault="00756DCC">
      <w:pPr>
        <w:spacing w:after="0" w:line="360" w:lineRule="auto"/>
        <w:jc w:val="both"/>
        <w:rPr>
          <w:rFonts w:ascii="Times New Roman" w:hAnsi="Times New Roman" w:cs="Times New Roman"/>
          <w:sz w:val="24"/>
          <w:szCs w:val="24"/>
        </w:rPr>
        <w:pPrChange w:id="176" w:author="maricela" w:date="2017-06-15T16:10:00Z">
          <w:pPr>
            <w:pStyle w:val="Prrafodelista"/>
            <w:numPr>
              <w:numId w:val="12"/>
            </w:numPr>
            <w:tabs>
              <w:tab w:val="num" w:pos="360"/>
              <w:tab w:val="num" w:pos="720"/>
            </w:tabs>
            <w:spacing w:line="360" w:lineRule="auto"/>
            <w:ind w:hanging="720"/>
            <w:jc w:val="both"/>
          </w:pPr>
        </w:pPrChange>
      </w:pPr>
      <w:ins w:id="177" w:author="maricela" w:date="2017-06-16T23:20:00Z">
        <w:r w:rsidRPr="00756DCC">
          <w:rPr>
            <w:rFonts w:ascii="Times New Roman" w:hAnsi="Times New Roman" w:cs="Times New Roman"/>
            <w:sz w:val="24"/>
            <w:szCs w:val="24"/>
          </w:rPr>
          <w:t xml:space="preserve">Para la geometría analizada, </w:t>
        </w:r>
      </w:ins>
      <w:ins w:id="178" w:author="maricela" w:date="2017-06-16T23:16:00Z">
        <w:r w:rsidRPr="00756DCC">
          <w:rPr>
            <w:rFonts w:ascii="Times New Roman" w:hAnsi="Times New Roman" w:cs="Times New Roman"/>
            <w:sz w:val="24"/>
            <w:szCs w:val="24"/>
          </w:rPr>
          <w:t xml:space="preserve">la mecánica de suelos </w:t>
        </w:r>
      </w:ins>
      <w:ins w:id="179" w:author="maricela" w:date="2017-06-16T23:17:00Z">
        <w:r w:rsidRPr="00756DCC">
          <w:rPr>
            <w:rFonts w:ascii="Times New Roman" w:hAnsi="Times New Roman" w:cs="Times New Roman"/>
            <w:sz w:val="24"/>
            <w:szCs w:val="24"/>
            <w:rPrChange w:id="180" w:author="maricela" w:date="2017-06-16T23:17:00Z">
              <w:rPr/>
            </w:rPrChange>
          </w:rPr>
          <w:t>parciamente</w:t>
        </w:r>
      </w:ins>
      <w:ins w:id="181" w:author="maricela" w:date="2017-06-16T23:16:00Z">
        <w:r w:rsidRPr="00756DCC">
          <w:rPr>
            <w:rFonts w:ascii="Times New Roman" w:hAnsi="Times New Roman" w:cs="Times New Roman"/>
            <w:sz w:val="24"/>
            <w:szCs w:val="24"/>
            <w:rPrChange w:id="182" w:author="maricela" w:date="2017-06-16T23:17:00Z">
              <w:rPr/>
            </w:rPrChange>
          </w:rPr>
          <w:t xml:space="preserve"> </w:t>
        </w:r>
      </w:ins>
      <w:ins w:id="183" w:author="maricela" w:date="2017-06-16T23:17:00Z">
        <w:r w:rsidRPr="00756DCC">
          <w:rPr>
            <w:rFonts w:ascii="Times New Roman" w:hAnsi="Times New Roman" w:cs="Times New Roman"/>
            <w:sz w:val="24"/>
            <w:szCs w:val="24"/>
            <w:rPrChange w:id="184" w:author="maricela" w:date="2017-06-16T23:17:00Z">
              <w:rPr/>
            </w:rPrChange>
          </w:rPr>
          <w:t xml:space="preserve">saturados puede ser incorporada al análisis de estabilidad </w:t>
        </w:r>
      </w:ins>
      <w:ins w:id="185" w:author="maricela" w:date="2017-06-16T23:18:00Z">
        <w:r w:rsidRPr="00756DCC">
          <w:rPr>
            <w:rFonts w:ascii="Times New Roman" w:hAnsi="Times New Roman" w:cs="Times New Roman"/>
            <w:sz w:val="24"/>
            <w:szCs w:val="24"/>
          </w:rPr>
          <w:t xml:space="preserve">de taludes en presas de tierra </w:t>
        </w:r>
      </w:ins>
      <w:ins w:id="186" w:author="maricela" w:date="2017-06-16T23:17:00Z">
        <w:r w:rsidRPr="00756DCC">
          <w:rPr>
            <w:rFonts w:ascii="Times New Roman" w:hAnsi="Times New Roman" w:cs="Times New Roman"/>
            <w:sz w:val="24"/>
            <w:szCs w:val="24"/>
          </w:rPr>
          <w:t xml:space="preserve">durante </w:t>
        </w:r>
      </w:ins>
      <w:ins w:id="187" w:author="maricela" w:date="2017-06-16T23:18:00Z">
        <w:r w:rsidRPr="00756DCC">
          <w:rPr>
            <w:rFonts w:ascii="Times New Roman" w:hAnsi="Times New Roman" w:cs="Times New Roman"/>
            <w:sz w:val="24"/>
            <w:szCs w:val="24"/>
          </w:rPr>
          <w:t xml:space="preserve">la etapa </w:t>
        </w:r>
      </w:ins>
      <w:ins w:id="188" w:author="maricela" w:date="2017-06-16T23:17:00Z">
        <w:r w:rsidRPr="00756DCC">
          <w:rPr>
            <w:rFonts w:ascii="Times New Roman" w:hAnsi="Times New Roman" w:cs="Times New Roman"/>
            <w:sz w:val="24"/>
            <w:szCs w:val="24"/>
          </w:rPr>
          <w:t xml:space="preserve">de final de construcción, </w:t>
        </w:r>
      </w:ins>
      <w:ins w:id="189" w:author="maricela" w:date="2017-06-16T23:18:00Z">
        <w:r w:rsidRPr="00756DCC">
          <w:rPr>
            <w:rFonts w:ascii="Times New Roman" w:hAnsi="Times New Roman" w:cs="Times New Roman"/>
            <w:sz w:val="24"/>
            <w:szCs w:val="24"/>
          </w:rPr>
          <w:t xml:space="preserve">obteniéndose </w:t>
        </w:r>
      </w:ins>
      <w:r w:rsidR="00DF793C">
        <w:rPr>
          <w:rFonts w:ascii="Times New Roman" w:hAnsi="Times New Roman" w:cs="Times New Roman"/>
          <w:sz w:val="24"/>
          <w:szCs w:val="24"/>
        </w:rPr>
        <w:t>incrementos</w:t>
      </w:r>
      <w:ins w:id="190" w:author="maricela" w:date="2017-06-16T23:18:00Z">
        <w:r w:rsidRPr="00756DCC">
          <w:rPr>
            <w:rFonts w:ascii="Times New Roman" w:hAnsi="Times New Roman" w:cs="Times New Roman"/>
            <w:sz w:val="24"/>
            <w:szCs w:val="24"/>
          </w:rPr>
          <w:t xml:space="preserve"> en el factor de seguridad </w:t>
        </w:r>
      </w:ins>
      <w:r w:rsidR="00DF793C">
        <w:rPr>
          <w:rFonts w:ascii="Times New Roman" w:hAnsi="Times New Roman" w:cs="Times New Roman"/>
          <w:sz w:val="24"/>
          <w:szCs w:val="24"/>
        </w:rPr>
        <w:t xml:space="preserve">que dependen en gran medida del método empleado para la caracterización de la resistencia no saturada del </w:t>
      </w:r>
      <w:r w:rsidR="0024473C">
        <w:rPr>
          <w:rFonts w:ascii="Times New Roman" w:hAnsi="Times New Roman" w:cs="Times New Roman"/>
          <w:sz w:val="24"/>
          <w:szCs w:val="24"/>
        </w:rPr>
        <w:t>suelo, y que son más significativos al efectuar la modelación con los parámetros de resistencia ajustados.</w:t>
      </w:r>
    </w:p>
    <w:p w:rsidR="00756DCC" w:rsidRPr="00756DCC" w:rsidDel="00A25181" w:rsidRDefault="00756DCC">
      <w:pPr>
        <w:spacing w:after="0" w:line="360" w:lineRule="auto"/>
        <w:jc w:val="both"/>
        <w:rPr>
          <w:del w:id="191" w:author="maricela" w:date="2017-04-26T12:03:00Z"/>
          <w:rFonts w:ascii="Times New Roman" w:hAnsi="Times New Roman" w:cs="Times New Roman"/>
          <w:sz w:val="24"/>
          <w:szCs w:val="24"/>
        </w:rPr>
        <w:pPrChange w:id="192" w:author="maricela" w:date="2017-06-02T12:56:00Z">
          <w:pPr>
            <w:spacing w:line="360" w:lineRule="auto"/>
          </w:pPr>
        </w:pPrChange>
      </w:pPr>
    </w:p>
    <w:p w:rsidR="00DD0788" w:rsidRPr="009B3EFB" w:rsidRDefault="00DD0788" w:rsidP="009B3EFB">
      <w:pPr>
        <w:autoSpaceDE w:val="0"/>
        <w:autoSpaceDN w:val="0"/>
        <w:adjustRightInd w:val="0"/>
        <w:spacing w:after="0" w:line="240" w:lineRule="auto"/>
        <w:rPr>
          <w:rFonts w:ascii="Times New Roman" w:hAnsi="Times New Roman" w:cs="Times New Roman"/>
          <w:sz w:val="24"/>
          <w:szCs w:val="24"/>
        </w:rPr>
      </w:pPr>
    </w:p>
    <w:p w:rsidR="00E749E7" w:rsidRDefault="00FF3346" w:rsidP="00FF3346">
      <w:pPr>
        <w:spacing w:after="0" w:line="360" w:lineRule="auto"/>
        <w:jc w:val="both"/>
        <w:rPr>
          <w:rFonts w:ascii="Times New Roman" w:hAnsi="Times New Roman" w:cs="Times New Roman"/>
          <w:b/>
          <w:sz w:val="24"/>
          <w:szCs w:val="24"/>
        </w:rPr>
      </w:pPr>
      <w:r w:rsidRPr="00FF3346">
        <w:rPr>
          <w:rFonts w:ascii="Times New Roman" w:hAnsi="Times New Roman" w:cs="Times New Roman"/>
          <w:b/>
          <w:sz w:val="24"/>
          <w:szCs w:val="24"/>
        </w:rPr>
        <w:t>5. Referencias bibliográficas</w:t>
      </w:r>
    </w:p>
    <w:p w:rsidR="00FC6210" w:rsidRPr="00963E27" w:rsidRDefault="00E749E7" w:rsidP="00FC6210">
      <w:pPr>
        <w:pStyle w:val="EndNoteBibliography"/>
        <w:spacing w:after="0"/>
        <w:ind w:left="720" w:hanging="720"/>
        <w:rPr>
          <w:lang w:val="es-ES"/>
        </w:rPr>
      </w:pPr>
      <w:r w:rsidRPr="00DF64B7">
        <w:rPr>
          <w:rStyle w:val="EstiloTimesNewRoman"/>
          <w:rFonts w:cstheme="minorBidi"/>
          <w:noProof w:val="0"/>
          <w:szCs w:val="20"/>
          <w:lang w:val="es-ES"/>
        </w:rPr>
        <w:fldChar w:fldCharType="begin"/>
      </w:r>
      <w:r w:rsidRPr="00C97E00">
        <w:rPr>
          <w:rStyle w:val="EstiloTimesNewRoman"/>
          <w:rFonts w:cstheme="minorBidi"/>
          <w:noProof w:val="0"/>
          <w:szCs w:val="20"/>
          <w:lang w:val="es-ES"/>
        </w:rPr>
        <w:instrText xml:space="preserve"> ADDIN EN.REFLIST </w:instrText>
      </w:r>
      <w:r w:rsidRPr="00DF64B7">
        <w:rPr>
          <w:rStyle w:val="EstiloTimesNewRoman"/>
          <w:rFonts w:cstheme="minorBidi"/>
          <w:noProof w:val="0"/>
          <w:szCs w:val="20"/>
          <w:lang w:val="es-ES"/>
        </w:rPr>
        <w:fldChar w:fldCharType="separate"/>
      </w:r>
      <w:bookmarkStart w:id="193" w:name="_ENREF_1"/>
      <w:r w:rsidR="00FC6210" w:rsidRPr="00963E27">
        <w:rPr>
          <w:lang w:val="es-ES"/>
        </w:rPr>
        <w:t xml:space="preserve">ARMAS NOVOA, R. &amp; HORTA MESTAS, E. 1987. </w:t>
      </w:r>
      <w:r w:rsidR="00FC6210" w:rsidRPr="00963E27">
        <w:rPr>
          <w:i/>
          <w:lang w:val="es-ES"/>
        </w:rPr>
        <w:t>Presas de tierra</w:t>
      </w:r>
      <w:r w:rsidR="00FC6210" w:rsidRPr="00963E27">
        <w:rPr>
          <w:lang w:val="es-ES"/>
        </w:rPr>
        <w:t>.</w:t>
      </w:r>
      <w:bookmarkEnd w:id="193"/>
    </w:p>
    <w:p w:rsidR="00FC6210" w:rsidRPr="00963E27" w:rsidRDefault="00FC6210" w:rsidP="00FC6210">
      <w:pPr>
        <w:pStyle w:val="EndNoteBibliography"/>
        <w:spacing w:after="0"/>
        <w:ind w:left="720" w:hanging="720"/>
        <w:rPr>
          <w:lang w:val="es-ES"/>
        </w:rPr>
      </w:pPr>
      <w:bookmarkStart w:id="194" w:name="_ENREF_2"/>
      <w:r w:rsidRPr="00963E27">
        <w:rPr>
          <w:lang w:val="es-ES"/>
        </w:rPr>
        <w:t>ASTM-D5298 2010. Determinación de la Succión en los suelos.</w:t>
      </w:r>
      <w:bookmarkEnd w:id="194"/>
    </w:p>
    <w:p w:rsidR="00FC6210" w:rsidRPr="00963E27" w:rsidRDefault="00FC6210" w:rsidP="00FC6210">
      <w:pPr>
        <w:pStyle w:val="EndNoteBibliography"/>
        <w:spacing w:after="0"/>
        <w:ind w:left="720" w:hanging="720"/>
        <w:rPr>
          <w:lang w:val="es-ES"/>
        </w:rPr>
      </w:pPr>
      <w:bookmarkStart w:id="195" w:name="_ENREF_3"/>
      <w:r w:rsidRPr="00FC6210">
        <w:t xml:space="preserve">FREDLUND, D. G. 2005. Unsaturated Soil Mechanics in Engineering Practice. </w:t>
      </w:r>
      <w:r w:rsidRPr="00963E27">
        <w:rPr>
          <w:i/>
          <w:lang w:val="es-ES"/>
        </w:rPr>
        <w:t>Journal of Geotehcnical and Geoenvironmental Engineering,</w:t>
      </w:r>
      <w:r w:rsidRPr="00963E27">
        <w:rPr>
          <w:lang w:val="es-ES"/>
        </w:rPr>
        <w:t xml:space="preserve"> 321</w:t>
      </w:r>
      <w:r w:rsidRPr="00963E27">
        <w:rPr>
          <w:b/>
          <w:lang w:val="es-ES"/>
        </w:rPr>
        <w:t>,</w:t>
      </w:r>
      <w:r w:rsidRPr="00963E27">
        <w:rPr>
          <w:lang w:val="es-ES"/>
        </w:rPr>
        <w:t xml:space="preserve"> 36.</w:t>
      </w:r>
      <w:bookmarkEnd w:id="195"/>
    </w:p>
    <w:p w:rsidR="00FC6210" w:rsidRPr="00963E27" w:rsidRDefault="00FC6210" w:rsidP="00FC6210">
      <w:pPr>
        <w:pStyle w:val="EndNoteBibliography"/>
        <w:spacing w:after="0"/>
        <w:ind w:left="720" w:hanging="720"/>
        <w:rPr>
          <w:lang w:val="es-ES"/>
        </w:rPr>
      </w:pPr>
      <w:bookmarkStart w:id="196" w:name="_ENREF_4"/>
      <w:r w:rsidRPr="00963E27">
        <w:rPr>
          <w:lang w:val="es-ES"/>
        </w:rPr>
        <w:t>LÓPEZ PINEDA, G. 2012. Introducción al uso del programa SLOPE/W versión 2012-Student.</w:t>
      </w:r>
      <w:bookmarkEnd w:id="196"/>
    </w:p>
    <w:p w:rsidR="00FC6210" w:rsidRPr="00963E27" w:rsidRDefault="00FC6210" w:rsidP="00FC6210">
      <w:pPr>
        <w:pStyle w:val="EndNoteBibliography"/>
        <w:spacing w:after="0"/>
        <w:ind w:left="720" w:hanging="720"/>
        <w:rPr>
          <w:lang w:val="es-ES"/>
        </w:rPr>
      </w:pPr>
      <w:bookmarkStart w:id="197" w:name="_ENREF_5"/>
      <w:r w:rsidRPr="00963E27">
        <w:rPr>
          <w:lang w:val="es-ES"/>
        </w:rPr>
        <w:t xml:space="preserve">NC-19 1999. Determinación del peso específico de los suelos. . </w:t>
      </w:r>
      <w:r w:rsidRPr="00963E27">
        <w:rPr>
          <w:i/>
          <w:lang w:val="es-ES"/>
        </w:rPr>
        <w:t>Geotecnia. .</w:t>
      </w:r>
      <w:r w:rsidRPr="00963E27">
        <w:rPr>
          <w:lang w:val="es-ES"/>
        </w:rPr>
        <w:t xml:space="preserve"> Cuba: Oficina Nacional de Normalización.</w:t>
      </w:r>
      <w:bookmarkEnd w:id="197"/>
    </w:p>
    <w:p w:rsidR="00FC6210" w:rsidRPr="00963E27" w:rsidRDefault="00FC6210" w:rsidP="00FC6210">
      <w:pPr>
        <w:pStyle w:val="EndNoteBibliography"/>
        <w:spacing w:after="0"/>
        <w:ind w:left="720" w:hanging="720"/>
        <w:rPr>
          <w:lang w:val="es-ES"/>
        </w:rPr>
      </w:pPr>
      <w:bookmarkStart w:id="198" w:name="_ENREF_6"/>
      <w:r w:rsidRPr="00963E27">
        <w:rPr>
          <w:lang w:val="es-ES"/>
        </w:rPr>
        <w:t>NC-20 1999. Determinación de la granulometría de los suelos.</w:t>
      </w:r>
      <w:r w:rsidRPr="00963E27">
        <w:rPr>
          <w:i/>
          <w:lang w:val="es-ES"/>
        </w:rPr>
        <w:t xml:space="preserve"> Geotecnia.</w:t>
      </w:r>
      <w:r w:rsidRPr="00963E27">
        <w:rPr>
          <w:lang w:val="es-ES"/>
        </w:rPr>
        <w:t xml:space="preserve"> Cuba: Oficina Nacional de Normalización.</w:t>
      </w:r>
      <w:bookmarkEnd w:id="198"/>
    </w:p>
    <w:p w:rsidR="00FC6210" w:rsidRPr="00963E27" w:rsidRDefault="00FC6210" w:rsidP="00FC6210">
      <w:pPr>
        <w:pStyle w:val="EndNoteBibliography"/>
        <w:spacing w:after="0"/>
        <w:ind w:left="720" w:hanging="720"/>
        <w:rPr>
          <w:lang w:val="es-ES"/>
        </w:rPr>
      </w:pPr>
      <w:bookmarkStart w:id="199" w:name="_ENREF_7"/>
      <w:r w:rsidRPr="00963E27">
        <w:rPr>
          <w:lang w:val="es-ES"/>
        </w:rPr>
        <w:t xml:space="preserve">NC-54-141 1978. Proctor Estándar y Proctor Modificado. </w:t>
      </w:r>
      <w:r w:rsidRPr="00963E27">
        <w:rPr>
          <w:i/>
          <w:lang w:val="es-ES"/>
        </w:rPr>
        <w:t>Geotecnia.</w:t>
      </w:r>
      <w:r w:rsidRPr="00963E27">
        <w:rPr>
          <w:lang w:val="es-ES"/>
        </w:rPr>
        <w:t xml:space="preserve"> Cuba: Oficina Nacional de Normalización.</w:t>
      </w:r>
      <w:bookmarkEnd w:id="199"/>
    </w:p>
    <w:p w:rsidR="00FC6210" w:rsidRPr="00963E27" w:rsidRDefault="00FC6210" w:rsidP="00FC6210">
      <w:pPr>
        <w:pStyle w:val="EndNoteBibliography"/>
        <w:spacing w:after="0"/>
        <w:ind w:left="720" w:hanging="720"/>
        <w:rPr>
          <w:lang w:val="es-ES"/>
        </w:rPr>
      </w:pPr>
      <w:bookmarkStart w:id="200" w:name="_ENREF_8"/>
      <w:r w:rsidRPr="00963E27">
        <w:rPr>
          <w:lang w:val="es-ES"/>
        </w:rPr>
        <w:t xml:space="preserve">NC-58 2000. Determinación del límite líquido, límite plástico e índice de plasticidad de los suelos. </w:t>
      </w:r>
      <w:r w:rsidRPr="00963E27">
        <w:rPr>
          <w:i/>
          <w:lang w:val="es-ES"/>
        </w:rPr>
        <w:t>Geotecnia.</w:t>
      </w:r>
      <w:r w:rsidRPr="00963E27">
        <w:rPr>
          <w:lang w:val="es-ES"/>
        </w:rPr>
        <w:t xml:space="preserve"> Cuba: Oficina Nacional de Normalización.</w:t>
      </w:r>
      <w:bookmarkEnd w:id="200"/>
    </w:p>
    <w:p w:rsidR="00FC6210" w:rsidRPr="00963E27" w:rsidRDefault="00FC6210" w:rsidP="00FC6210">
      <w:pPr>
        <w:pStyle w:val="EndNoteBibliography"/>
        <w:spacing w:after="0"/>
        <w:ind w:left="720" w:hanging="720"/>
        <w:rPr>
          <w:lang w:val="es-ES"/>
        </w:rPr>
      </w:pPr>
      <w:bookmarkStart w:id="201" w:name="_ENREF_9"/>
      <w:r w:rsidRPr="00963E27">
        <w:rPr>
          <w:lang w:val="es-ES"/>
        </w:rPr>
        <w:t xml:space="preserve">NC-59 2000. Clasificación Geotécnica de los suelos. . </w:t>
      </w:r>
      <w:r w:rsidRPr="00963E27">
        <w:rPr>
          <w:i/>
          <w:lang w:val="es-ES"/>
        </w:rPr>
        <w:t>Geotecnia.</w:t>
      </w:r>
      <w:r w:rsidRPr="00963E27">
        <w:rPr>
          <w:lang w:val="es-ES"/>
        </w:rPr>
        <w:t xml:space="preserve"> Cuba: Oficina Nacional de Normalización.</w:t>
      </w:r>
      <w:bookmarkEnd w:id="201"/>
    </w:p>
    <w:p w:rsidR="00FC6210" w:rsidRPr="00963E27" w:rsidRDefault="00FC6210" w:rsidP="00FC6210">
      <w:pPr>
        <w:pStyle w:val="EndNoteBibliography"/>
        <w:spacing w:after="0"/>
        <w:ind w:left="720" w:hanging="720"/>
        <w:rPr>
          <w:lang w:val="es-ES"/>
        </w:rPr>
      </w:pPr>
      <w:bookmarkStart w:id="202" w:name="_ENREF_10"/>
      <w:r w:rsidRPr="00963E27">
        <w:rPr>
          <w:lang w:val="es-ES"/>
        </w:rPr>
        <w:t>NC-325 2004. Determinación de la resistencia al esfuerzo cortante directo (aparato de caja de corte pequeño). Cuba: Oficina Nacional de Normalización.</w:t>
      </w:r>
      <w:bookmarkEnd w:id="202"/>
    </w:p>
    <w:p w:rsidR="00FC6210" w:rsidRPr="00FC6210" w:rsidRDefault="00FC6210" w:rsidP="00FC6210">
      <w:pPr>
        <w:pStyle w:val="EndNoteBibliography"/>
        <w:ind w:left="720" w:hanging="720"/>
      </w:pPr>
      <w:bookmarkStart w:id="203" w:name="_ENREF_11"/>
      <w:r w:rsidRPr="00963E27">
        <w:rPr>
          <w:lang w:val="es-ES"/>
        </w:rPr>
        <w:t xml:space="preserve">TRISTÁ, J. G. 2015. </w:t>
      </w:r>
      <w:r w:rsidRPr="00963E27">
        <w:rPr>
          <w:i/>
          <w:lang w:val="es-ES"/>
        </w:rPr>
        <w:t>Estudio del comportamiento tenso-deformacional de suelos parcialmente saturados en Cuba.</w:t>
      </w:r>
      <w:r w:rsidRPr="00963E27">
        <w:rPr>
          <w:lang w:val="es-ES"/>
        </w:rPr>
        <w:t xml:space="preserve"> </w:t>
      </w:r>
      <w:r w:rsidRPr="00FC6210">
        <w:t>Doctor, Marta Abreu de las Villas.</w:t>
      </w:r>
      <w:bookmarkEnd w:id="203"/>
    </w:p>
    <w:p w:rsidR="00DF64B7" w:rsidRPr="00DF64B7" w:rsidRDefault="00E749E7" w:rsidP="00DF64B7">
      <w:pPr>
        <w:pStyle w:val="EndNoteBibliography"/>
        <w:spacing w:after="0"/>
        <w:rPr>
          <w:rStyle w:val="EstiloTimesNewRoman"/>
          <w:rFonts w:cstheme="minorBidi"/>
          <w:noProof w:val="0"/>
          <w:sz w:val="24"/>
          <w:szCs w:val="20"/>
        </w:rPr>
      </w:pPr>
      <w:r w:rsidRPr="00DF64B7">
        <w:rPr>
          <w:rStyle w:val="EstiloTimesNewRoman"/>
          <w:rFonts w:cstheme="minorBidi"/>
          <w:noProof w:val="0"/>
          <w:szCs w:val="20"/>
          <w:lang w:val="es-ES"/>
        </w:rPr>
        <w:fldChar w:fldCharType="end"/>
      </w:r>
      <w:r w:rsidR="008C4187" w:rsidRPr="00DF64B7">
        <w:rPr>
          <w:rStyle w:val="EstiloTimesNewRoman"/>
          <w:rFonts w:cstheme="minorBidi"/>
          <w:noProof w:val="0"/>
          <w:sz w:val="24"/>
          <w:szCs w:val="20"/>
        </w:rPr>
        <w:t xml:space="preserve"> </w:t>
      </w:r>
    </w:p>
    <w:sectPr w:rsidR="00DF64B7" w:rsidRPr="00DF64B7" w:rsidSect="00C8585B">
      <w:headerReference w:type="default" r:id="rId24"/>
      <w:footerReference w:type="default" r:id="rId25"/>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2D68" w:rsidRDefault="00582D68" w:rsidP="00C8585B">
      <w:pPr>
        <w:spacing w:after="0" w:line="240" w:lineRule="auto"/>
      </w:pPr>
      <w:r>
        <w:separator/>
      </w:r>
    </w:p>
  </w:endnote>
  <w:endnote w:type="continuationSeparator" w:id="0">
    <w:p w:rsidR="00582D68" w:rsidRDefault="00582D68"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8634051"/>
      <w:docPartObj>
        <w:docPartGallery w:val="Page Numbers (Bottom of Page)"/>
        <w:docPartUnique/>
      </w:docPartObj>
    </w:sdtPr>
    <w:sdtContent>
      <w:p w:rsidR="00044ECA" w:rsidRDefault="00044ECA">
        <w:pPr>
          <w:pStyle w:val="Piedepgina"/>
          <w:jc w:val="right"/>
        </w:pPr>
        <w:r>
          <w:rPr>
            <w:noProof/>
            <w:lang w:eastAsia="es-ES"/>
          </w:rPr>
          <w:drawing>
            <wp:anchor distT="0" distB="0" distL="114300" distR="114300" simplePos="0" relativeHeight="251657728" behindDoc="0" locked="0" layoutInCell="1" allowOverlap="1" wp14:anchorId="6DD04399" wp14:editId="69BE3F3D">
              <wp:simplePos x="0" y="0"/>
              <wp:positionH relativeFrom="margin">
                <wp:align>center</wp:align>
              </wp:positionH>
              <wp:positionV relativeFrom="paragraph">
                <wp:posOffset>-10160</wp:posOffset>
              </wp:positionV>
              <wp:extent cx="4123690" cy="662390"/>
              <wp:effectExtent l="0" t="0" r="0" b="444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123690" cy="662390"/>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PAGE   \* MERGEFORMAT</w:instrText>
        </w:r>
        <w:r>
          <w:fldChar w:fldCharType="separate"/>
        </w:r>
        <w:r w:rsidR="009E343F">
          <w:rPr>
            <w:noProof/>
          </w:rPr>
          <w:t>15</w:t>
        </w:r>
        <w:r>
          <w:fldChar w:fldCharType="end"/>
        </w:r>
      </w:p>
    </w:sdtContent>
  </w:sdt>
  <w:p w:rsidR="00044ECA" w:rsidRDefault="00044ECA">
    <w:pPr>
      <w:pStyle w:val="Piedepgin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2D68" w:rsidRDefault="00582D68" w:rsidP="00C8585B">
      <w:pPr>
        <w:spacing w:after="0" w:line="240" w:lineRule="auto"/>
      </w:pPr>
      <w:r>
        <w:separator/>
      </w:r>
    </w:p>
  </w:footnote>
  <w:footnote w:type="continuationSeparator" w:id="0">
    <w:p w:rsidR="00582D68" w:rsidRDefault="00582D68" w:rsidP="00C85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64" w:type="dxa"/>
      <w:tblLayout w:type="fixed"/>
      <w:tblLook w:val="04A0" w:firstRow="1" w:lastRow="0" w:firstColumn="1" w:lastColumn="0" w:noHBand="0" w:noVBand="1"/>
    </w:tblPr>
    <w:tblGrid>
      <w:gridCol w:w="8764"/>
    </w:tblGrid>
    <w:tr w:rsidR="003D324A" w:rsidRPr="004D77C8" w:rsidTr="00CC34F3">
      <w:trPr>
        <w:trHeight w:val="991"/>
      </w:trPr>
      <w:tc>
        <w:tcPr>
          <w:tcW w:w="8764" w:type="dxa"/>
        </w:tcPr>
        <w:p w:rsidR="003D324A" w:rsidRPr="004D77C8" w:rsidRDefault="003D324A" w:rsidP="003D324A">
          <w:pPr>
            <w:pStyle w:val="Encabezado"/>
            <w:jc w:val="center"/>
            <w:rPr>
              <w:rFonts w:ascii="Verdana" w:hAnsi="Verdana"/>
              <w:b/>
              <w:sz w:val="18"/>
              <w:szCs w:val="18"/>
              <w:lang w:val="es-ES_tradnl"/>
            </w:rPr>
          </w:pPr>
        </w:p>
      </w:tc>
    </w:tr>
  </w:tbl>
  <w:p w:rsidR="003D324A" w:rsidRPr="00640758" w:rsidRDefault="003D324A" w:rsidP="003D324A">
    <w:pPr>
      <w:pStyle w:val="Encabezado"/>
      <w:jc w:val="center"/>
      <w:rPr>
        <w:rFonts w:ascii="Times New Roman" w:hAnsi="Times New Roman" w:cs="Times New Roman"/>
        <w:b/>
        <w:sz w:val="24"/>
      </w:rPr>
    </w:pPr>
    <w:r>
      <w:rPr>
        <w:rFonts w:ascii="Times New Roman" w:hAnsi="Times New Roman" w:cs="Times New Roman"/>
        <w:noProof/>
        <w:sz w:val="24"/>
        <w:szCs w:val="24"/>
        <w:lang w:eastAsia="es-ES"/>
      </w:rPr>
      <w:drawing>
        <wp:anchor distT="0" distB="0" distL="114300" distR="114300" simplePos="0" relativeHeight="251654144" behindDoc="1" locked="0" layoutInCell="1" allowOverlap="1" wp14:anchorId="3BF755D1" wp14:editId="1AA3F949">
          <wp:simplePos x="0" y="0"/>
          <wp:positionH relativeFrom="column">
            <wp:posOffset>5387340</wp:posOffset>
          </wp:positionH>
          <wp:positionV relativeFrom="paragraph">
            <wp:posOffset>-169545</wp:posOffset>
          </wp:positionV>
          <wp:extent cx="714375" cy="836295"/>
          <wp:effectExtent l="0" t="0" r="9525" b="1905"/>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4375" cy="836295"/>
                  </a:xfrm>
                  <a:prstGeom prst="rect">
                    <a:avLst/>
                  </a:prstGeom>
                  <a:noFill/>
                  <a:ln>
                    <a:noFill/>
                  </a:ln>
                </pic:spPr>
              </pic:pic>
            </a:graphicData>
          </a:graphic>
        </wp:anchor>
      </w:drawing>
    </w:r>
    <w:r w:rsidRPr="00640758">
      <w:rPr>
        <w:rFonts w:ascii="Times New Roman" w:hAnsi="Times New Roman" w:cs="Times New Roman"/>
        <w:b/>
        <w:sz w:val="24"/>
      </w:rPr>
      <w:t xml:space="preserve">PLANTILLA OFICIAL PARA LA PRESENTACIÓN DE TRABAJOS </w:t>
    </w:r>
  </w:p>
  <w:p w:rsidR="003D324A" w:rsidRDefault="003D324A" w:rsidP="003D324A">
    <w:pPr>
      <w:pStyle w:val="Encabezado"/>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 xml:space="preserve">N CIENTÍFICA INTERNACIONAL </w:t>
    </w:r>
  </w:p>
  <w:p w:rsidR="003D324A" w:rsidRDefault="003D324A" w:rsidP="003D324A">
    <w:pPr>
      <w:pStyle w:val="Encabezado"/>
      <w:jc w:val="center"/>
      <w:rPr>
        <w:rFonts w:ascii="Times New Roman" w:hAnsi="Times New Roman" w:cs="Times New Roman"/>
        <w:sz w:val="24"/>
        <w:szCs w:val="24"/>
      </w:rPr>
    </w:pPr>
    <w:r w:rsidRPr="00640758">
      <w:rPr>
        <w:rFonts w:ascii="Times New Roman" w:hAnsi="Times New Roman" w:cs="Times New Roman"/>
        <w:b/>
        <w:sz w:val="24"/>
      </w:rPr>
      <w:t>“</w:t>
    </w:r>
    <w:r>
      <w:rPr>
        <w:rFonts w:ascii="Times New Roman" w:hAnsi="Times New Roman" w:cs="Times New Roman"/>
        <w:b/>
        <w:sz w:val="24"/>
      </w:rPr>
      <w:t xml:space="preserve">II CCI </w:t>
    </w:r>
    <w:r w:rsidRPr="00640758">
      <w:rPr>
        <w:rFonts w:ascii="Times New Roman" w:hAnsi="Times New Roman" w:cs="Times New Roman"/>
        <w:b/>
        <w:sz w:val="24"/>
      </w:rPr>
      <w:t>UCLV 2019”</w:t>
    </w:r>
    <w:r w:rsidRPr="00640758">
      <w:rPr>
        <w:rFonts w:ascii="Times New Roman" w:hAnsi="Times New Roman" w:cs="Times New Roman"/>
        <w:sz w:val="24"/>
        <w:szCs w:val="24"/>
      </w:rPr>
      <w:t xml:space="preserve"> </w:t>
    </w:r>
  </w:p>
  <w:p w:rsidR="003D324A" w:rsidRPr="00640758" w:rsidRDefault="003D324A" w:rsidP="003D324A">
    <w:pPr>
      <w:pStyle w:val="Encabezado"/>
      <w:jc w:val="center"/>
      <w:rPr>
        <w:rFonts w:ascii="Times New Roman" w:hAnsi="Times New Roman" w:cs="Times New Roman"/>
        <w:b/>
        <w:sz w:val="24"/>
      </w:rPr>
    </w:pPr>
    <w:r>
      <w:rPr>
        <w:rFonts w:ascii="Times New Roman" w:hAnsi="Times New Roman" w:cs="Times New Roman"/>
        <w:noProof/>
        <w:sz w:val="20"/>
        <w:szCs w:val="20"/>
        <w:lang w:eastAsia="es-ES"/>
      </w:rPr>
      <w:drawing>
        <wp:anchor distT="0" distB="0" distL="114300" distR="114300" simplePos="0" relativeHeight="251655168" behindDoc="1" locked="0" layoutInCell="1" allowOverlap="1" wp14:anchorId="1F9F2E81" wp14:editId="38C7BB31">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D324A" w:rsidRDefault="003D324A" w:rsidP="003D324A">
    <w:pPr>
      <w:pStyle w:val="Encabezado"/>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3D324A" w:rsidRDefault="003D324A" w:rsidP="003D324A">
    <w:pPr>
      <w:pStyle w:val="Encabezado"/>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Pr>
        <w:rFonts w:ascii="Times New Roman" w:hAnsi="Times New Roman" w:cs="Times New Roman"/>
        <w:b/>
        <w:sz w:val="24"/>
      </w:rPr>
      <w:t>.</w:t>
    </w:r>
  </w:p>
  <w:p w:rsidR="003D324A" w:rsidRDefault="003D324A" w:rsidP="003D324A">
    <w:pPr>
      <w:pStyle w:val="Encabezado"/>
      <w:jc w:val="center"/>
    </w:pPr>
  </w:p>
  <w:p w:rsidR="00044ECA" w:rsidRPr="003D324A" w:rsidRDefault="00044ECA" w:rsidP="003D324A">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D353F"/>
    <w:multiLevelType w:val="hybridMultilevel"/>
    <w:tmpl w:val="F6AA6C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C9A13FD"/>
    <w:multiLevelType w:val="hybridMultilevel"/>
    <w:tmpl w:val="5F1E7DE6"/>
    <w:lvl w:ilvl="0" w:tplc="E0A6BD1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E143795"/>
    <w:multiLevelType w:val="hybridMultilevel"/>
    <w:tmpl w:val="122ECA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F0E649C"/>
    <w:multiLevelType w:val="hybridMultilevel"/>
    <w:tmpl w:val="155CAE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B5A7946"/>
    <w:multiLevelType w:val="hybridMultilevel"/>
    <w:tmpl w:val="EA16D386"/>
    <w:lvl w:ilvl="0" w:tplc="8FBCCB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62203A"/>
    <w:multiLevelType w:val="hybridMultilevel"/>
    <w:tmpl w:val="187CC6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BC640E"/>
    <w:multiLevelType w:val="hybridMultilevel"/>
    <w:tmpl w:val="5F1E7DE6"/>
    <w:lvl w:ilvl="0" w:tplc="E0A6BD1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D33416A"/>
    <w:multiLevelType w:val="hybridMultilevel"/>
    <w:tmpl w:val="71CE531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F700883"/>
    <w:multiLevelType w:val="hybridMultilevel"/>
    <w:tmpl w:val="5596AEC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6824015A"/>
    <w:multiLevelType w:val="hybridMultilevel"/>
    <w:tmpl w:val="78C46E2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6BBE3509"/>
    <w:multiLevelType w:val="multilevel"/>
    <w:tmpl w:val="ADFC2E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7E8457D5"/>
    <w:multiLevelType w:val="hybridMultilevel"/>
    <w:tmpl w:val="8E64136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1"/>
  </w:num>
  <w:num w:numId="2">
    <w:abstractNumId w:val="4"/>
  </w:num>
  <w:num w:numId="3">
    <w:abstractNumId w:val="6"/>
  </w:num>
  <w:num w:numId="4">
    <w:abstractNumId w:val="1"/>
  </w:num>
  <w:num w:numId="5">
    <w:abstractNumId w:val="5"/>
  </w:num>
  <w:num w:numId="6">
    <w:abstractNumId w:val="8"/>
  </w:num>
  <w:num w:numId="7">
    <w:abstractNumId w:val="12"/>
  </w:num>
  <w:num w:numId="8">
    <w:abstractNumId w:val="7"/>
  </w:num>
  <w:num w:numId="9">
    <w:abstractNumId w:val="0"/>
  </w:num>
  <w:num w:numId="10">
    <w:abstractNumId w:val="2"/>
  </w:num>
  <w:num w:numId="11">
    <w:abstractNumId w:val="9"/>
  </w:num>
  <w:num w:numId="12">
    <w:abstractNumId w:val="10"/>
  </w:num>
  <w:num w:numId="13">
    <w:abstractNumId w:val="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cela">
    <w15:presenceInfo w15:providerId="None" w15:userId="maricela"/>
  </w15:person>
  <w15:person w15:author="LM-Cordero">
    <w15:presenceInfo w15:providerId="None" w15:userId="LM-Cordero"/>
  </w15:person>
  <w15:person w15:author="Usuario de Windows">
    <w15:presenceInfo w15:providerId="None" w15:userId="Usuario de Window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r5zevsfzivfxeged0xmvffdydw52ste2wpax&quot;&gt;Lisamry Simposio&lt;record-ids&gt;&lt;item&gt;3&lt;/item&gt;&lt;item&gt;4&lt;/item&gt;&lt;/record-ids&gt;&lt;/item&gt;&lt;item db-id=&quot;wd9zetprq2v09ke9spfxsfp85ztxda0zrdet&quot;&gt;Tesis Lismary&lt;record-ids&gt;&lt;item&gt;2&lt;/item&gt;&lt;/record-ids&gt;&lt;/item&gt;&lt;/Libraries&gt;"/>
  </w:docVars>
  <w:rsids>
    <w:rsidRoot w:val="00C8585B"/>
    <w:rsid w:val="0000185E"/>
    <w:rsid w:val="000073C1"/>
    <w:rsid w:val="00044ECA"/>
    <w:rsid w:val="00046F14"/>
    <w:rsid w:val="00067D79"/>
    <w:rsid w:val="00081EF5"/>
    <w:rsid w:val="00096215"/>
    <w:rsid w:val="000A248D"/>
    <w:rsid w:val="000A3ADE"/>
    <w:rsid w:val="000A4C1F"/>
    <w:rsid w:val="000A7551"/>
    <w:rsid w:val="000B0EE0"/>
    <w:rsid w:val="000C14DC"/>
    <w:rsid w:val="000D3454"/>
    <w:rsid w:val="000E70FB"/>
    <w:rsid w:val="000F7BE1"/>
    <w:rsid w:val="00100426"/>
    <w:rsid w:val="00112D0B"/>
    <w:rsid w:val="00114B01"/>
    <w:rsid w:val="00114C82"/>
    <w:rsid w:val="00124FE0"/>
    <w:rsid w:val="00131614"/>
    <w:rsid w:val="00131B24"/>
    <w:rsid w:val="00140F64"/>
    <w:rsid w:val="00145A6A"/>
    <w:rsid w:val="00150A55"/>
    <w:rsid w:val="001515E4"/>
    <w:rsid w:val="00153113"/>
    <w:rsid w:val="001626A1"/>
    <w:rsid w:val="00165882"/>
    <w:rsid w:val="0017485C"/>
    <w:rsid w:val="00181E46"/>
    <w:rsid w:val="001876B4"/>
    <w:rsid w:val="001A2847"/>
    <w:rsid w:val="001B4D78"/>
    <w:rsid w:val="001C01EC"/>
    <w:rsid w:val="001C7842"/>
    <w:rsid w:val="001D2351"/>
    <w:rsid w:val="001E135F"/>
    <w:rsid w:val="001F2181"/>
    <w:rsid w:val="002029F7"/>
    <w:rsid w:val="00202A8F"/>
    <w:rsid w:val="002148E5"/>
    <w:rsid w:val="0021623D"/>
    <w:rsid w:val="00220737"/>
    <w:rsid w:val="00233BAE"/>
    <w:rsid w:val="00240625"/>
    <w:rsid w:val="00242066"/>
    <w:rsid w:val="00242BAF"/>
    <w:rsid w:val="0024473C"/>
    <w:rsid w:val="0024683E"/>
    <w:rsid w:val="00250CFE"/>
    <w:rsid w:val="00262321"/>
    <w:rsid w:val="00270DF6"/>
    <w:rsid w:val="0027317D"/>
    <w:rsid w:val="00280026"/>
    <w:rsid w:val="002869DA"/>
    <w:rsid w:val="00291B92"/>
    <w:rsid w:val="00295EFB"/>
    <w:rsid w:val="002A028E"/>
    <w:rsid w:val="002A2D58"/>
    <w:rsid w:val="002C1BA6"/>
    <w:rsid w:val="002C4923"/>
    <w:rsid w:val="002D4983"/>
    <w:rsid w:val="002E0882"/>
    <w:rsid w:val="002E272A"/>
    <w:rsid w:val="002E5263"/>
    <w:rsid w:val="003072F0"/>
    <w:rsid w:val="003119B3"/>
    <w:rsid w:val="00314439"/>
    <w:rsid w:val="003216DA"/>
    <w:rsid w:val="003229CA"/>
    <w:rsid w:val="00322FF4"/>
    <w:rsid w:val="003249DD"/>
    <w:rsid w:val="003368B2"/>
    <w:rsid w:val="00336DCA"/>
    <w:rsid w:val="00362E5F"/>
    <w:rsid w:val="00365F1E"/>
    <w:rsid w:val="003732BB"/>
    <w:rsid w:val="00374462"/>
    <w:rsid w:val="0038138C"/>
    <w:rsid w:val="003A2F42"/>
    <w:rsid w:val="003A7FCF"/>
    <w:rsid w:val="003B2AEA"/>
    <w:rsid w:val="003C0461"/>
    <w:rsid w:val="003C1F0D"/>
    <w:rsid w:val="003D324A"/>
    <w:rsid w:val="003D3282"/>
    <w:rsid w:val="003D3F92"/>
    <w:rsid w:val="003D77B7"/>
    <w:rsid w:val="003F0B90"/>
    <w:rsid w:val="003F1D54"/>
    <w:rsid w:val="00403285"/>
    <w:rsid w:val="004152C0"/>
    <w:rsid w:val="004263B2"/>
    <w:rsid w:val="004306F1"/>
    <w:rsid w:val="004503F0"/>
    <w:rsid w:val="004630B6"/>
    <w:rsid w:val="00466D93"/>
    <w:rsid w:val="00474248"/>
    <w:rsid w:val="004803A5"/>
    <w:rsid w:val="00493B46"/>
    <w:rsid w:val="004A3C15"/>
    <w:rsid w:val="004B6636"/>
    <w:rsid w:val="004B6E1E"/>
    <w:rsid w:val="004C12A4"/>
    <w:rsid w:val="004C22F9"/>
    <w:rsid w:val="004E50AD"/>
    <w:rsid w:val="004E7D9A"/>
    <w:rsid w:val="004F0AB1"/>
    <w:rsid w:val="004F4D5E"/>
    <w:rsid w:val="004F5C29"/>
    <w:rsid w:val="005066C2"/>
    <w:rsid w:val="0051064A"/>
    <w:rsid w:val="00517EFA"/>
    <w:rsid w:val="005241CB"/>
    <w:rsid w:val="00526549"/>
    <w:rsid w:val="00554CE3"/>
    <w:rsid w:val="00562DAF"/>
    <w:rsid w:val="00573803"/>
    <w:rsid w:val="005754D8"/>
    <w:rsid w:val="005765CE"/>
    <w:rsid w:val="00582D68"/>
    <w:rsid w:val="0058354E"/>
    <w:rsid w:val="00585D5B"/>
    <w:rsid w:val="00587733"/>
    <w:rsid w:val="005B3226"/>
    <w:rsid w:val="005C6B5E"/>
    <w:rsid w:val="005D47AB"/>
    <w:rsid w:val="005E7CA4"/>
    <w:rsid w:val="0062289A"/>
    <w:rsid w:val="006271E4"/>
    <w:rsid w:val="00630ACE"/>
    <w:rsid w:val="00640688"/>
    <w:rsid w:val="00641E1E"/>
    <w:rsid w:val="00650AEC"/>
    <w:rsid w:val="00650C45"/>
    <w:rsid w:val="00651CE2"/>
    <w:rsid w:val="00662A46"/>
    <w:rsid w:val="0066470C"/>
    <w:rsid w:val="00667F10"/>
    <w:rsid w:val="006717C6"/>
    <w:rsid w:val="006775FD"/>
    <w:rsid w:val="0068296D"/>
    <w:rsid w:val="00683990"/>
    <w:rsid w:val="006A6118"/>
    <w:rsid w:val="006B0506"/>
    <w:rsid w:val="006B5B52"/>
    <w:rsid w:val="006D0150"/>
    <w:rsid w:val="006D25DA"/>
    <w:rsid w:val="006D49B0"/>
    <w:rsid w:val="006F28A2"/>
    <w:rsid w:val="006F37FD"/>
    <w:rsid w:val="006F66CA"/>
    <w:rsid w:val="006F7B2F"/>
    <w:rsid w:val="0070442E"/>
    <w:rsid w:val="007101DE"/>
    <w:rsid w:val="00725F6C"/>
    <w:rsid w:val="00737179"/>
    <w:rsid w:val="007415A9"/>
    <w:rsid w:val="007431EA"/>
    <w:rsid w:val="00756DCC"/>
    <w:rsid w:val="007A1B2A"/>
    <w:rsid w:val="007A3A0C"/>
    <w:rsid w:val="0080093A"/>
    <w:rsid w:val="00817C68"/>
    <w:rsid w:val="008364CE"/>
    <w:rsid w:val="008429DD"/>
    <w:rsid w:val="008435AB"/>
    <w:rsid w:val="008443B6"/>
    <w:rsid w:val="008475A6"/>
    <w:rsid w:val="00847B34"/>
    <w:rsid w:val="00851750"/>
    <w:rsid w:val="008553A1"/>
    <w:rsid w:val="00863B90"/>
    <w:rsid w:val="00875465"/>
    <w:rsid w:val="00875E4D"/>
    <w:rsid w:val="0088159E"/>
    <w:rsid w:val="00890B8E"/>
    <w:rsid w:val="008A1C16"/>
    <w:rsid w:val="008B06F8"/>
    <w:rsid w:val="008B07C8"/>
    <w:rsid w:val="008B5EB7"/>
    <w:rsid w:val="008C4187"/>
    <w:rsid w:val="008C59F9"/>
    <w:rsid w:val="008D26A7"/>
    <w:rsid w:val="008F2AC5"/>
    <w:rsid w:val="008F3107"/>
    <w:rsid w:val="008F531F"/>
    <w:rsid w:val="009021A4"/>
    <w:rsid w:val="009061A5"/>
    <w:rsid w:val="00912BAB"/>
    <w:rsid w:val="0091621C"/>
    <w:rsid w:val="00917D4F"/>
    <w:rsid w:val="00924DFF"/>
    <w:rsid w:val="00953878"/>
    <w:rsid w:val="00954642"/>
    <w:rsid w:val="009551CF"/>
    <w:rsid w:val="00963705"/>
    <w:rsid w:val="00963E27"/>
    <w:rsid w:val="009909B5"/>
    <w:rsid w:val="009B1EF2"/>
    <w:rsid w:val="009B3C53"/>
    <w:rsid w:val="009B3EFB"/>
    <w:rsid w:val="009D49B4"/>
    <w:rsid w:val="009D53D4"/>
    <w:rsid w:val="009D5E02"/>
    <w:rsid w:val="009D67CD"/>
    <w:rsid w:val="009D6D62"/>
    <w:rsid w:val="009E343F"/>
    <w:rsid w:val="009E3511"/>
    <w:rsid w:val="009F0F3D"/>
    <w:rsid w:val="009F1E81"/>
    <w:rsid w:val="009F309D"/>
    <w:rsid w:val="00A046DA"/>
    <w:rsid w:val="00A156A5"/>
    <w:rsid w:val="00A21A1F"/>
    <w:rsid w:val="00A370E0"/>
    <w:rsid w:val="00A41B32"/>
    <w:rsid w:val="00A467AC"/>
    <w:rsid w:val="00A623D9"/>
    <w:rsid w:val="00A62A14"/>
    <w:rsid w:val="00A63DD7"/>
    <w:rsid w:val="00A71FDF"/>
    <w:rsid w:val="00A97894"/>
    <w:rsid w:val="00AB68EF"/>
    <w:rsid w:val="00AC4CA2"/>
    <w:rsid w:val="00AF04C9"/>
    <w:rsid w:val="00B04695"/>
    <w:rsid w:val="00B061F0"/>
    <w:rsid w:val="00B2024E"/>
    <w:rsid w:val="00B30BC7"/>
    <w:rsid w:val="00B42670"/>
    <w:rsid w:val="00B44178"/>
    <w:rsid w:val="00B6385D"/>
    <w:rsid w:val="00B64F6D"/>
    <w:rsid w:val="00B80E97"/>
    <w:rsid w:val="00B91E02"/>
    <w:rsid w:val="00BD0A82"/>
    <w:rsid w:val="00BD1540"/>
    <w:rsid w:val="00BD7596"/>
    <w:rsid w:val="00BF0258"/>
    <w:rsid w:val="00BF4117"/>
    <w:rsid w:val="00BF6552"/>
    <w:rsid w:val="00C03E8D"/>
    <w:rsid w:val="00C10537"/>
    <w:rsid w:val="00C228B9"/>
    <w:rsid w:val="00C27981"/>
    <w:rsid w:val="00C445CA"/>
    <w:rsid w:val="00C4552A"/>
    <w:rsid w:val="00C56288"/>
    <w:rsid w:val="00C572E6"/>
    <w:rsid w:val="00C64896"/>
    <w:rsid w:val="00C731FA"/>
    <w:rsid w:val="00C761FE"/>
    <w:rsid w:val="00C7670E"/>
    <w:rsid w:val="00C8585B"/>
    <w:rsid w:val="00C97E00"/>
    <w:rsid w:val="00CA6B57"/>
    <w:rsid w:val="00CB286C"/>
    <w:rsid w:val="00CB60E6"/>
    <w:rsid w:val="00CD2BC3"/>
    <w:rsid w:val="00CD7672"/>
    <w:rsid w:val="00CE5628"/>
    <w:rsid w:val="00CE6DFA"/>
    <w:rsid w:val="00CF0AED"/>
    <w:rsid w:val="00D01655"/>
    <w:rsid w:val="00D03D41"/>
    <w:rsid w:val="00D1480C"/>
    <w:rsid w:val="00D14C4E"/>
    <w:rsid w:val="00D22225"/>
    <w:rsid w:val="00D24410"/>
    <w:rsid w:val="00D33616"/>
    <w:rsid w:val="00D36D1C"/>
    <w:rsid w:val="00D44D5D"/>
    <w:rsid w:val="00D5398C"/>
    <w:rsid w:val="00D55990"/>
    <w:rsid w:val="00D62E25"/>
    <w:rsid w:val="00D662AB"/>
    <w:rsid w:val="00D73DE9"/>
    <w:rsid w:val="00D87B78"/>
    <w:rsid w:val="00D9208F"/>
    <w:rsid w:val="00DB1A1C"/>
    <w:rsid w:val="00DB3C4B"/>
    <w:rsid w:val="00DC3A1C"/>
    <w:rsid w:val="00DD0788"/>
    <w:rsid w:val="00DD2D79"/>
    <w:rsid w:val="00DE7DA7"/>
    <w:rsid w:val="00DF64B7"/>
    <w:rsid w:val="00DF793C"/>
    <w:rsid w:val="00E01731"/>
    <w:rsid w:val="00E20B16"/>
    <w:rsid w:val="00E22102"/>
    <w:rsid w:val="00E34772"/>
    <w:rsid w:val="00E34930"/>
    <w:rsid w:val="00E52862"/>
    <w:rsid w:val="00E61D68"/>
    <w:rsid w:val="00E749E7"/>
    <w:rsid w:val="00E839F2"/>
    <w:rsid w:val="00E86124"/>
    <w:rsid w:val="00E912D0"/>
    <w:rsid w:val="00E93DBB"/>
    <w:rsid w:val="00EC3FF6"/>
    <w:rsid w:val="00ED2F7F"/>
    <w:rsid w:val="00ED460C"/>
    <w:rsid w:val="00ED6428"/>
    <w:rsid w:val="00EE0967"/>
    <w:rsid w:val="00EE0F17"/>
    <w:rsid w:val="00EE5278"/>
    <w:rsid w:val="00F0705A"/>
    <w:rsid w:val="00F111C0"/>
    <w:rsid w:val="00F31665"/>
    <w:rsid w:val="00F43561"/>
    <w:rsid w:val="00F47526"/>
    <w:rsid w:val="00F53E91"/>
    <w:rsid w:val="00F62FCA"/>
    <w:rsid w:val="00F63ACA"/>
    <w:rsid w:val="00F70B6D"/>
    <w:rsid w:val="00F75060"/>
    <w:rsid w:val="00F815FC"/>
    <w:rsid w:val="00F8531C"/>
    <w:rsid w:val="00F96519"/>
    <w:rsid w:val="00FB5F89"/>
    <w:rsid w:val="00FC27F9"/>
    <w:rsid w:val="00FC3125"/>
    <w:rsid w:val="00FC466F"/>
    <w:rsid w:val="00FC6210"/>
    <w:rsid w:val="00FC75E8"/>
    <w:rsid w:val="00FD0527"/>
    <w:rsid w:val="00FE0A8A"/>
    <w:rsid w:val="00FE0AFA"/>
    <w:rsid w:val="00FE1097"/>
    <w:rsid w:val="00FF3346"/>
    <w:rsid w:val="00FF49A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BD8FC2"/>
  <w15:docId w15:val="{9202B8C6-8743-47C1-B64B-E5F1F79E8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CD"/>
  </w:style>
  <w:style w:type="paragraph" w:styleId="Ttulo1">
    <w:name w:val="heading 1"/>
    <w:basedOn w:val="Normal"/>
    <w:next w:val="Normal"/>
    <w:link w:val="Ttulo1Car"/>
    <w:uiPriority w:val="9"/>
    <w:qFormat/>
    <w:rsid w:val="00756DC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D14C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4630B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link w:val="PrrafodelistaCar"/>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paragraph" w:customStyle="1" w:styleId="Default">
    <w:name w:val="Default"/>
    <w:rsid w:val="00640688"/>
    <w:pPr>
      <w:autoSpaceDE w:val="0"/>
      <w:autoSpaceDN w:val="0"/>
      <w:adjustRightInd w:val="0"/>
      <w:spacing w:after="0" w:line="240" w:lineRule="auto"/>
    </w:pPr>
    <w:rPr>
      <w:rFonts w:ascii="Arial" w:hAnsi="Arial" w:cs="Arial"/>
      <w:color w:val="000000"/>
      <w:sz w:val="24"/>
      <w:szCs w:val="24"/>
      <w:lang w:val="en-US"/>
    </w:rPr>
  </w:style>
  <w:style w:type="character" w:customStyle="1" w:styleId="PrrafodelistaCar">
    <w:name w:val="Párrafo de lista Car"/>
    <w:link w:val="Prrafodelista"/>
    <w:uiPriority w:val="34"/>
    <w:rsid w:val="001B4D78"/>
  </w:style>
  <w:style w:type="paragraph" w:styleId="Descripcin">
    <w:name w:val="caption"/>
    <w:basedOn w:val="Normal"/>
    <w:next w:val="Normal"/>
    <w:uiPriority w:val="35"/>
    <w:unhideWhenUsed/>
    <w:qFormat/>
    <w:rsid w:val="001B4D78"/>
    <w:pPr>
      <w:spacing w:after="100"/>
    </w:pPr>
    <w:rPr>
      <w:rFonts w:ascii="Arial" w:eastAsia="Calibri" w:hAnsi="Arial" w:cs="Times New Roman"/>
      <w:bCs/>
      <w:i/>
      <w:sz w:val="24"/>
      <w:szCs w:val="18"/>
      <w:u w:val="single"/>
      <w:lang w:val="es-MX"/>
    </w:rPr>
  </w:style>
  <w:style w:type="table" w:styleId="Tablaconcuadrcula">
    <w:name w:val="Table Grid"/>
    <w:basedOn w:val="Tablanormal"/>
    <w:uiPriority w:val="59"/>
    <w:rsid w:val="00683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D14C4E"/>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4630B6"/>
    <w:rPr>
      <w:rFonts w:asciiTheme="majorHAnsi" w:eastAsiaTheme="majorEastAsia" w:hAnsiTheme="majorHAnsi" w:cstheme="majorBidi"/>
      <w:color w:val="243F60" w:themeColor="accent1" w:themeShade="7F"/>
      <w:sz w:val="24"/>
      <w:szCs w:val="24"/>
    </w:rPr>
  </w:style>
  <w:style w:type="table" w:customStyle="1" w:styleId="Tablaconcuadrcula12">
    <w:name w:val="Tabla con cuadrícula12"/>
    <w:basedOn w:val="Tablanormal"/>
    <w:next w:val="Tablaconcuadrcula"/>
    <w:uiPriority w:val="59"/>
    <w:rsid w:val="009021A4"/>
    <w:pPr>
      <w:spacing w:after="0" w:line="240" w:lineRule="auto"/>
    </w:pPr>
    <w:rPr>
      <w:rFonts w:ascii="Book Antiqua" w:eastAsia="Book Antiqua" w:hAnsi="Book Antiqu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ar"/>
    <w:rsid w:val="00C761FE"/>
    <w:pPr>
      <w:spacing w:after="0"/>
      <w:jc w:val="center"/>
    </w:pPr>
    <w:rPr>
      <w:rFonts w:ascii="Calibri" w:hAnsi="Calibri" w:cs="Calibri"/>
      <w:noProof/>
      <w:lang w:val="en-US"/>
    </w:rPr>
  </w:style>
  <w:style w:type="character" w:customStyle="1" w:styleId="EndNoteBibliographyTitleCar">
    <w:name w:val="EndNote Bibliography Title Car"/>
    <w:basedOn w:val="Fuentedeprrafopredeter"/>
    <w:link w:val="EndNoteBibliographyTitle"/>
    <w:rsid w:val="00C761FE"/>
    <w:rPr>
      <w:rFonts w:ascii="Calibri" w:hAnsi="Calibri" w:cs="Calibri"/>
      <w:noProof/>
      <w:lang w:val="en-US"/>
    </w:rPr>
  </w:style>
  <w:style w:type="paragraph" w:customStyle="1" w:styleId="EndNoteBibliography">
    <w:name w:val="EndNote Bibliography"/>
    <w:basedOn w:val="Normal"/>
    <w:link w:val="EndNoteBibliographyCar"/>
    <w:rsid w:val="00C761FE"/>
    <w:pPr>
      <w:spacing w:line="240" w:lineRule="auto"/>
      <w:jc w:val="both"/>
    </w:pPr>
    <w:rPr>
      <w:rFonts w:ascii="Calibri" w:hAnsi="Calibri" w:cs="Calibri"/>
      <w:noProof/>
      <w:lang w:val="en-US"/>
    </w:rPr>
  </w:style>
  <w:style w:type="character" w:customStyle="1" w:styleId="EndNoteBibliographyCar">
    <w:name w:val="EndNote Bibliography Car"/>
    <w:basedOn w:val="Fuentedeprrafopredeter"/>
    <w:link w:val="EndNoteBibliography"/>
    <w:rsid w:val="00C761FE"/>
    <w:rPr>
      <w:rFonts w:ascii="Calibri" w:hAnsi="Calibri" w:cs="Calibri"/>
      <w:noProof/>
      <w:lang w:val="en-US"/>
    </w:rPr>
  </w:style>
  <w:style w:type="character" w:customStyle="1" w:styleId="shorttext">
    <w:name w:val="short_text"/>
    <w:basedOn w:val="Fuentedeprrafopredeter"/>
    <w:rsid w:val="00233BAE"/>
  </w:style>
  <w:style w:type="paragraph" w:styleId="NormalWeb">
    <w:name w:val="Normal (Web)"/>
    <w:basedOn w:val="Normal"/>
    <w:uiPriority w:val="99"/>
    <w:unhideWhenUsed/>
    <w:rsid w:val="0096370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EstiloTimesNewRoman">
    <w:name w:val="Estilo Times New Roman"/>
    <w:rsid w:val="00240625"/>
    <w:rPr>
      <w:rFonts w:ascii="Times New Roman" w:hAnsi="Times New Roman"/>
    </w:rPr>
  </w:style>
  <w:style w:type="paragraph" w:styleId="Revisin">
    <w:name w:val="Revision"/>
    <w:hidden/>
    <w:uiPriority w:val="99"/>
    <w:semiHidden/>
    <w:rsid w:val="00554CE3"/>
    <w:pPr>
      <w:spacing w:after="0" w:line="240" w:lineRule="auto"/>
    </w:pPr>
  </w:style>
  <w:style w:type="character" w:customStyle="1" w:styleId="Ttulo1Car">
    <w:name w:val="Título 1 Car"/>
    <w:basedOn w:val="Fuentedeprrafopredeter"/>
    <w:link w:val="Ttulo1"/>
    <w:uiPriority w:val="9"/>
    <w:rsid w:val="00756DCC"/>
    <w:rPr>
      <w:rFonts w:asciiTheme="majorHAnsi" w:eastAsiaTheme="majorEastAsia" w:hAnsiTheme="majorHAnsi" w:cstheme="majorBidi"/>
      <w:color w:val="365F91" w:themeColor="accent1" w:themeShade="BF"/>
      <w:sz w:val="32"/>
      <w:szCs w:val="32"/>
    </w:rPr>
  </w:style>
  <w:style w:type="character" w:styleId="Textodelmarcadordeposicin">
    <w:name w:val="Placeholder Text"/>
    <w:basedOn w:val="Fuentedeprrafopredeter"/>
    <w:uiPriority w:val="99"/>
    <w:semiHidden/>
    <w:rsid w:val="00493B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954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smary@emproyvc.co.cu" TargetMode="External"/><Relationship Id="rId13" Type="http://schemas.openxmlformats.org/officeDocument/2006/relationships/chart" Target="charts/chart3.xml"/><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9.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6.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8.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chart" Target="charts/chart11.xml"/><Relationship Id="rId28" Type="http://schemas.openxmlformats.org/officeDocument/2006/relationships/glossaryDocument" Target="glossary/document.xml"/><Relationship Id="rId10" Type="http://schemas.openxmlformats.org/officeDocument/2006/relationships/hyperlink" Target="mailto:quevedo@uclv.edu.cu" TargetMode="External"/><Relationship Id="rId19" Type="http://schemas.openxmlformats.org/officeDocument/2006/relationships/chart" Target="charts/chart7.xml"/><Relationship Id="rId4" Type="http://schemas.openxmlformats.org/officeDocument/2006/relationships/settings" Target="settings.xml"/><Relationship Id="rId9" Type="http://schemas.openxmlformats.org/officeDocument/2006/relationships/hyperlink" Target="mailto:claudiamrr@uclv.cu" TargetMode="External"/><Relationship Id="rId14" Type="http://schemas.openxmlformats.org/officeDocument/2006/relationships/image" Target="media/image1.png"/><Relationship Id="rId22" Type="http://schemas.openxmlformats.org/officeDocument/2006/relationships/chart" Target="charts/chart10.xml"/><Relationship Id="rId27"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embeddings/oleObject1.bin"/></Relationships>
</file>

<file path=word/charts/_rels/chart10.xml.rels><?xml version="1.0" encoding="UTF-8" standalone="yes"?>
<Relationships xmlns="http://schemas.openxmlformats.org/package/2006/relationships"><Relationship Id="rId3" Type="http://schemas.openxmlformats.org/officeDocument/2006/relationships/package" Target="../embeddings/Hoja_de_c_lculo_de_Microsoft_Excel.xlsx"/><Relationship Id="rId2" Type="http://schemas.microsoft.com/office/2011/relationships/chartColorStyle" Target="colors10.xml"/><Relationship Id="rId1" Type="http://schemas.microsoft.com/office/2011/relationships/chartStyle" Target="style10.xml"/><Relationship Id="rId4" Type="http://schemas.openxmlformats.org/officeDocument/2006/relationships/chartUserShapes" Target="../drawings/drawing3.xml"/></Relationships>
</file>

<file path=word/charts/_rels/chart11.xml.rels><?xml version="1.0" encoding="UTF-8" standalone="yes"?>
<Relationships xmlns="http://schemas.openxmlformats.org/package/2006/relationships"><Relationship Id="rId3" Type="http://schemas.openxmlformats.org/officeDocument/2006/relationships/package" Target="../embeddings/Hoja_de_c_lculo_de_Microsoft_Excel1.xlsx"/><Relationship Id="rId2" Type="http://schemas.microsoft.com/office/2011/relationships/chartColorStyle" Target="colors11.xml"/><Relationship Id="rId1" Type="http://schemas.microsoft.com/office/2011/relationships/chartStyle" Target="style11.xml"/><Relationship Id="rId4" Type="http://schemas.openxmlformats.org/officeDocument/2006/relationships/chartUserShapes" Target="../drawings/drawing4.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embeddings/oleObject2.bin"/></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F:\22-3-7%20ensayos%20lis\Curvas%20de%20succion-VC-4-2-17.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embeddings/oleObject3.bin"/></Relationships>
</file>

<file path=word/charts/_rels/chart5.xml.rels><?xml version="1.0" encoding="UTF-8" standalone="yes"?>
<Relationships xmlns="http://schemas.openxmlformats.org/package/2006/relationships"><Relationship Id="rId3" Type="http://schemas.openxmlformats.org/officeDocument/2006/relationships/oleObject" Target="file:///D:\Reddit\Para%20tesis\geostudio%20yo\Modelos%20lismary%2023-5-17\Final%20de%20construcci&#243;n\Con%20TI=0\Calibraciones\Calibraciones%20con%20in%20situ.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D:\Reddit\Para%20tesis\geostudio%20yo\Modelos%20lismary%2023-5-17\Final%20de%20construcci&#243;n\Con%20TI=0\Calibraciones\Calibraciones%20con%20in%20situ.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D:\Reddit\Para%20tesis\geostudio%20yo\Modelos%20lismary%2023-5-17\Final%20de%20construcci&#243;n\Con%20TI=0\Calibraciones\Calibraciones%20con%20in%20situ.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D:\Reddit\Para%20tesis\geostudio%20yo\Modelos%20lismary%2023-5-17\Final%20de%20construcci&#243;n\Con%20TI=0\Calibraciones\Calibraciones%20con%20in%20situ.xlsx" TargetMode="Externa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chartUserShapes" Target="../drawings/drawing1.xml"/></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9.xml"/><Relationship Id="rId1" Type="http://schemas.microsoft.com/office/2011/relationships/chartStyle" Target="style9.xml"/><Relationship Id="rId5" Type="http://schemas.openxmlformats.org/officeDocument/2006/relationships/chartUserShapes" Target="../drawings/drawing2.xml"/><Relationship Id="rId4" Type="http://schemas.openxmlformats.org/officeDocument/2006/relationships/oleObject" Target="file:///D:\Reddit\Para%20tesis\geostudio%20yo\Modelos%20lismary%2023-5-17\Final%20de%20construcci&#243;n\Con%20TI=0\Calibraciones\Calibraciones%20con%20in%20situ.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966529626274591"/>
          <c:y val="0.1216665158234531"/>
          <c:w val="0.75523308480245277"/>
          <c:h val="0.65569614143059685"/>
        </c:manualLayout>
      </c:layout>
      <c:scatterChart>
        <c:scatterStyle val="smoothMarker"/>
        <c:varyColors val="0"/>
        <c:ser>
          <c:idx val="1"/>
          <c:order val="0"/>
          <c:tx>
            <c:v>Villa Clara</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Hoja1!$D$9:$D$28</c:f>
              <c:numCache>
                <c:formatCode>0.000</c:formatCode>
                <c:ptCount val="20"/>
                <c:pt idx="0">
                  <c:v>75</c:v>
                </c:pt>
                <c:pt idx="1">
                  <c:v>50</c:v>
                </c:pt>
                <c:pt idx="2">
                  <c:v>37.5</c:v>
                </c:pt>
                <c:pt idx="3">
                  <c:v>25</c:v>
                </c:pt>
                <c:pt idx="4">
                  <c:v>19</c:v>
                </c:pt>
                <c:pt idx="5">
                  <c:v>9.5</c:v>
                </c:pt>
                <c:pt idx="6">
                  <c:v>4.75</c:v>
                </c:pt>
                <c:pt idx="7">
                  <c:v>2</c:v>
                </c:pt>
                <c:pt idx="8">
                  <c:v>0.85000000000000031</c:v>
                </c:pt>
                <c:pt idx="9">
                  <c:v>0.42500000000000021</c:v>
                </c:pt>
                <c:pt idx="10">
                  <c:v>0.25</c:v>
                </c:pt>
                <c:pt idx="11">
                  <c:v>0.10600000000000002</c:v>
                </c:pt>
                <c:pt idx="12">
                  <c:v>7.5000000000000039E-2</c:v>
                </c:pt>
                <c:pt idx="13" formatCode="General">
                  <c:v>2.8000000000000011E-2</c:v>
                </c:pt>
                <c:pt idx="14" formatCode="General">
                  <c:v>1.8000000000000009E-2</c:v>
                </c:pt>
                <c:pt idx="15" formatCode="General">
                  <c:v>1.0000000000000007E-2</c:v>
                </c:pt>
                <c:pt idx="16" formatCode="General">
                  <c:v>8.0000000000000071E-3</c:v>
                </c:pt>
                <c:pt idx="17" formatCode="General">
                  <c:v>5.0000000000000027E-3</c:v>
                </c:pt>
                <c:pt idx="18" formatCode="General">
                  <c:v>3.0000000000000027E-3</c:v>
                </c:pt>
                <c:pt idx="19" formatCode="General">
                  <c:v>1.0000000000000007E-3</c:v>
                </c:pt>
              </c:numCache>
            </c:numRef>
          </c:xVal>
          <c:yVal>
            <c:numRef>
              <c:f>Hoja1!$E$9:$E$28</c:f>
              <c:numCache>
                <c:formatCode>General</c:formatCode>
                <c:ptCount val="20"/>
                <c:pt idx="0">
                  <c:v>100</c:v>
                </c:pt>
                <c:pt idx="1">
                  <c:v>100</c:v>
                </c:pt>
                <c:pt idx="2">
                  <c:v>100</c:v>
                </c:pt>
                <c:pt idx="3">
                  <c:v>100</c:v>
                </c:pt>
                <c:pt idx="4">
                  <c:v>100</c:v>
                </c:pt>
                <c:pt idx="5">
                  <c:v>100</c:v>
                </c:pt>
                <c:pt idx="6">
                  <c:v>100</c:v>
                </c:pt>
                <c:pt idx="7">
                  <c:v>100</c:v>
                </c:pt>
                <c:pt idx="8">
                  <c:v>99.333333333333286</c:v>
                </c:pt>
                <c:pt idx="9">
                  <c:v>98.5</c:v>
                </c:pt>
                <c:pt idx="10">
                  <c:v>98</c:v>
                </c:pt>
                <c:pt idx="11">
                  <c:v>95.666666666666671</c:v>
                </c:pt>
                <c:pt idx="12">
                  <c:v>94.666666666666671</c:v>
                </c:pt>
                <c:pt idx="13">
                  <c:v>85</c:v>
                </c:pt>
                <c:pt idx="14">
                  <c:v>82</c:v>
                </c:pt>
                <c:pt idx="15">
                  <c:v>78</c:v>
                </c:pt>
                <c:pt idx="16">
                  <c:v>75</c:v>
                </c:pt>
                <c:pt idx="17">
                  <c:v>72</c:v>
                </c:pt>
                <c:pt idx="18">
                  <c:v>67</c:v>
                </c:pt>
                <c:pt idx="19">
                  <c:v>59</c:v>
                </c:pt>
              </c:numCache>
            </c:numRef>
          </c:yVal>
          <c:smooth val="1"/>
          <c:extLst>
            <c:ext xmlns:c16="http://schemas.microsoft.com/office/drawing/2014/chart" uri="{C3380CC4-5D6E-409C-BE32-E72D297353CC}">
              <c16:uniqueId val="{00000000-3A1A-413A-BEA2-99062FA0D6C1}"/>
            </c:ext>
          </c:extLst>
        </c:ser>
        <c:dLbls>
          <c:showLegendKey val="0"/>
          <c:showVal val="0"/>
          <c:showCatName val="0"/>
          <c:showSerName val="0"/>
          <c:showPercent val="0"/>
          <c:showBubbleSize val="0"/>
        </c:dLbls>
        <c:axId val="432375768"/>
        <c:axId val="432377728"/>
      </c:scatterChart>
      <c:valAx>
        <c:axId val="432375768"/>
        <c:scaling>
          <c:logBase val="10"/>
          <c:orientation val="maxMin"/>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2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200" b="1">
                    <a:latin typeface="Times New Roman" panose="02020603050405020304" pitchFamily="18" charset="0"/>
                    <a:cs typeface="Times New Roman" panose="02020603050405020304" pitchFamily="18" charset="0"/>
                  </a:rPr>
                  <a:t>Diámetro de Partículas (mm)</a:t>
                </a:r>
              </a:p>
            </c:rich>
          </c:tx>
          <c:overlay val="0"/>
          <c:spPr>
            <a:noFill/>
            <a:ln>
              <a:noFill/>
            </a:ln>
            <a:effectLst/>
          </c:spPr>
          <c:txPr>
            <a:bodyPr rot="0" spcFirstLastPara="1" vertOverflow="ellipsis" vert="horz" wrap="square" anchor="ctr" anchorCtr="1"/>
            <a:lstStyle/>
            <a:p>
              <a:pPr>
                <a:defRPr sz="12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ES"/>
            </a:p>
          </c:txPr>
        </c:title>
        <c:numFmt formatCode="0.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ES"/>
          </a:p>
        </c:txPr>
        <c:crossAx val="432377728"/>
        <c:crossesAt val="0"/>
        <c:crossBetween val="midCat"/>
      </c:valAx>
      <c:valAx>
        <c:axId val="432377728"/>
        <c:scaling>
          <c:orientation val="minMax"/>
          <c:max val="100"/>
          <c:min val="40"/>
        </c:scaling>
        <c:delete val="0"/>
        <c:axPos val="r"/>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200" b="1">
                    <a:latin typeface="Times New Roman" panose="02020603050405020304" pitchFamily="18" charset="0"/>
                    <a:cs typeface="Times New Roman" panose="02020603050405020304" pitchFamily="18" charset="0"/>
                  </a:rPr>
                  <a:t>% Pasado</a:t>
                </a:r>
              </a:p>
            </c:rich>
          </c:tx>
          <c:layout>
            <c:manualLayout>
              <c:xMode val="edge"/>
              <c:yMode val="edge"/>
              <c:x val="2.5632705002783744E-2"/>
              <c:y val="0.30699257379557415"/>
            </c:manualLayout>
          </c:layout>
          <c:overlay val="0"/>
          <c:spPr>
            <a:noFill/>
            <a:ln>
              <a:noFill/>
            </a:ln>
            <a:effectLst/>
          </c:spPr>
          <c:txPr>
            <a:bodyPr rot="-5400000" spcFirstLastPara="1" vertOverflow="ellipsis" vert="horz" wrap="square" anchor="ctr" anchorCtr="1"/>
            <a:lstStyle/>
            <a:p>
              <a:pPr>
                <a:defRPr sz="12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ES"/>
            </a:p>
          </c:txPr>
        </c:title>
        <c:numFmt formatCode="General" sourceLinked="1"/>
        <c:majorTickMark val="none"/>
        <c:minorTickMark val="none"/>
        <c:tickLblPos val="high"/>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32375768"/>
        <c:crossesAt val="1.0000000000000009E-3"/>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4">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1"/>
              <a:t>Variación del Factor de Seguridad</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manualLayout>
          <c:layoutTarget val="inner"/>
          <c:xMode val="edge"/>
          <c:yMode val="edge"/>
          <c:x val="8.4225597784528899E-2"/>
          <c:y val="9.5280497379176571E-2"/>
          <c:w val="0.69089383512100355"/>
          <c:h val="0.71764697393031152"/>
        </c:manualLayout>
      </c:layout>
      <c:scatterChart>
        <c:scatterStyle val="smoothMarker"/>
        <c:varyColors val="0"/>
        <c:ser>
          <c:idx val="0"/>
          <c:order val="0"/>
          <c:tx>
            <c:strRef>
              <c:f>Hoja1!$B$1</c:f>
              <c:strCache>
                <c:ptCount val="1"/>
                <c:pt idx="0">
                  <c:v>Empleo de la Curva Característica</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dLbls>
            <c:dLbl>
              <c:idx val="0"/>
              <c:layout>
                <c:manualLayout>
                  <c:x val="-6.4551222435778211E-2"/>
                  <c:y val="3.485146743020751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37A4-4D5C-9868-451C8774A23B}"/>
                </c:ext>
              </c:extLst>
            </c:dLbl>
            <c:dLbl>
              <c:idx val="1"/>
              <c:layout>
                <c:manualLayout>
                  <c:x val="-4.5653584640502613E-2"/>
                  <c:y val="3.485146743020765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37A4-4D5C-9868-451C8774A23B}"/>
                </c:ext>
              </c:extLst>
            </c:dLbl>
            <c:dLbl>
              <c:idx val="2"/>
              <c:layout>
                <c:manualLayout>
                  <c:x val="-4.6431137547129284E-2"/>
                  <c:y val="5.042322239451969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7A4-4D5C-9868-451C8774A23B}"/>
                </c:ext>
              </c:extLst>
            </c:dLbl>
            <c:dLbl>
              <c:idx val="3"/>
              <c:delete val="1"/>
              <c:extLst>
                <c:ext xmlns:c15="http://schemas.microsoft.com/office/drawing/2012/chart" uri="{CE6537A1-D6FC-4f65-9D91-7224C49458BB}"/>
                <c:ext xmlns:c16="http://schemas.microsoft.com/office/drawing/2014/chart" uri="{C3380CC4-5D6E-409C-BE32-E72D297353CC}">
                  <c16:uniqueId val="{00000005-37A4-4D5C-9868-451C8774A23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Hoja1!$A$2:$A$5</c:f>
              <c:numCache>
                <c:formatCode>0%</c:formatCode>
                <c:ptCount val="4"/>
                <c:pt idx="0">
                  <c:v>0.8</c:v>
                </c:pt>
                <c:pt idx="1">
                  <c:v>0.9</c:v>
                </c:pt>
                <c:pt idx="2">
                  <c:v>0.98</c:v>
                </c:pt>
                <c:pt idx="3">
                  <c:v>1</c:v>
                </c:pt>
              </c:numCache>
            </c:numRef>
          </c:xVal>
          <c:yVal>
            <c:numRef>
              <c:f>Hoja1!$B$2:$B$5</c:f>
              <c:numCache>
                <c:formatCode>General</c:formatCode>
                <c:ptCount val="4"/>
                <c:pt idx="0">
                  <c:v>2.1389999999999998</c:v>
                </c:pt>
                <c:pt idx="1">
                  <c:v>2.1019999999999999</c:v>
                </c:pt>
                <c:pt idx="2">
                  <c:v>2.0259999999999998</c:v>
                </c:pt>
                <c:pt idx="3">
                  <c:v>1.851</c:v>
                </c:pt>
              </c:numCache>
            </c:numRef>
          </c:yVal>
          <c:smooth val="1"/>
          <c:extLst>
            <c:ext xmlns:c16="http://schemas.microsoft.com/office/drawing/2014/chart" uri="{C3380CC4-5D6E-409C-BE32-E72D297353CC}">
              <c16:uniqueId val="{00000000-37A4-4D5C-9868-451C8774A23B}"/>
            </c:ext>
          </c:extLst>
        </c:ser>
        <c:ser>
          <c:idx val="1"/>
          <c:order val="1"/>
          <c:tx>
            <c:strRef>
              <c:f>Hoja1!$C$1</c:f>
              <c:strCache>
                <c:ptCount val="1"/>
                <c:pt idx="0">
                  <c:v>Empleo de los valores ajustados de C, ɸ y Ɣ. Ajuste Vanapalli</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dLbls>
            <c:dLbl>
              <c:idx val="2"/>
              <c:layout>
                <c:manualLayout>
                  <c:x val="-2.0560958807712623E-2"/>
                  <c:y val="-3.423712834121906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7A4-4D5C-9868-451C8774A23B}"/>
                </c:ext>
              </c:extLst>
            </c:dLbl>
            <c:dLbl>
              <c:idx val="3"/>
              <c:layout>
                <c:manualLayout>
                  <c:x val="-1.1153621084288351E-2"/>
                  <c:y val="3.832888657512845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37A4-4D5C-9868-451C8774A23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Hoja1!$A$2:$A$5</c:f>
              <c:numCache>
                <c:formatCode>0%</c:formatCode>
                <c:ptCount val="4"/>
                <c:pt idx="0">
                  <c:v>0.8</c:v>
                </c:pt>
                <c:pt idx="1">
                  <c:v>0.9</c:v>
                </c:pt>
                <c:pt idx="2">
                  <c:v>0.98</c:v>
                </c:pt>
                <c:pt idx="3">
                  <c:v>1</c:v>
                </c:pt>
              </c:numCache>
            </c:numRef>
          </c:xVal>
          <c:yVal>
            <c:numRef>
              <c:f>Hoja1!$C$2:$C$5</c:f>
              <c:numCache>
                <c:formatCode>General</c:formatCode>
                <c:ptCount val="4"/>
                <c:pt idx="0">
                  <c:v>2.9740000000000002</c:v>
                </c:pt>
                <c:pt idx="1">
                  <c:v>2.3959999999999999</c:v>
                </c:pt>
                <c:pt idx="2">
                  <c:v>2.044</c:v>
                </c:pt>
                <c:pt idx="3">
                  <c:v>1.851</c:v>
                </c:pt>
              </c:numCache>
            </c:numRef>
          </c:yVal>
          <c:smooth val="1"/>
          <c:extLst>
            <c:ext xmlns:c16="http://schemas.microsoft.com/office/drawing/2014/chart" uri="{C3380CC4-5D6E-409C-BE32-E72D297353CC}">
              <c16:uniqueId val="{00000001-37A4-4D5C-9868-451C8774A23B}"/>
            </c:ext>
          </c:extLst>
        </c:ser>
        <c:ser>
          <c:idx val="2"/>
          <c:order val="2"/>
          <c:tx>
            <c:strRef>
              <c:f>Hoja1!$D$1</c:f>
              <c:strCache>
                <c:ptCount val="1"/>
                <c:pt idx="0">
                  <c:v>Empleo de los valores ajustados de C, ɸ y Ɣ . Ajuste Fredlund</c:v>
                </c:pt>
              </c:strCache>
            </c:strRef>
          </c:tx>
          <c:spPr>
            <a:ln w="19050" cap="rnd">
              <a:solidFill>
                <a:schemeClr val="accent3"/>
              </a:solidFill>
              <a:round/>
            </a:ln>
            <a:effectLst/>
          </c:spPr>
          <c:marker>
            <c:symbol val="circle"/>
            <c:size val="5"/>
            <c:spPr>
              <a:solidFill>
                <a:schemeClr val="accent3"/>
              </a:solidFill>
              <a:ln w="9525">
                <a:solidFill>
                  <a:schemeClr val="accent3"/>
                </a:solidFill>
              </a:ln>
              <a:effectLst/>
            </c:spPr>
          </c:marker>
          <c:dLbls>
            <c:dLbl>
              <c:idx val="0"/>
              <c:layout>
                <c:manualLayout>
                  <c:x val="-8.1349122698245402E-2"/>
                  <c:y val="-1.8054240653936524E-3"/>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37A4-4D5C-9868-451C8774A23B}"/>
                </c:ext>
              </c:extLst>
            </c:dLbl>
            <c:dLbl>
              <c:idx val="1"/>
              <c:layout>
                <c:manualLayout>
                  <c:x val="-7.4461983590633843E-2"/>
                  <c:y val="9.1916433832867663E-3"/>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37A4-4D5C-9868-451C8774A23B}"/>
                </c:ext>
              </c:extLst>
            </c:dLbl>
            <c:dLbl>
              <c:idx val="2"/>
              <c:layout>
                <c:manualLayout>
                  <c:x val="-9.6047285427904194E-2"/>
                  <c:y val="5.5259542337266496E-3"/>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37A4-4D5C-9868-451C8774A23B}"/>
                </c:ext>
              </c:extLst>
            </c:dLbl>
            <c:dLbl>
              <c:idx val="3"/>
              <c:delete val="1"/>
              <c:extLst>
                <c:ext xmlns:c15="http://schemas.microsoft.com/office/drawing/2012/chart" uri="{CE6537A1-D6FC-4f65-9D91-7224C49458BB}"/>
                <c:ext xmlns:c16="http://schemas.microsoft.com/office/drawing/2014/chart" uri="{C3380CC4-5D6E-409C-BE32-E72D297353CC}">
                  <c16:uniqueId val="{0000000A-37A4-4D5C-9868-451C8774A23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Hoja1!$A$2:$A$5</c:f>
              <c:numCache>
                <c:formatCode>0%</c:formatCode>
                <c:ptCount val="4"/>
                <c:pt idx="0">
                  <c:v>0.8</c:v>
                </c:pt>
                <c:pt idx="1">
                  <c:v>0.9</c:v>
                </c:pt>
                <c:pt idx="2">
                  <c:v>0.98</c:v>
                </c:pt>
                <c:pt idx="3">
                  <c:v>1</c:v>
                </c:pt>
              </c:numCache>
            </c:numRef>
          </c:xVal>
          <c:yVal>
            <c:numRef>
              <c:f>Hoja1!$D$2:$D$5</c:f>
              <c:numCache>
                <c:formatCode>General</c:formatCode>
                <c:ptCount val="4"/>
                <c:pt idx="0">
                  <c:v>2.7730000000000001</c:v>
                </c:pt>
                <c:pt idx="1">
                  <c:v>2.29</c:v>
                </c:pt>
                <c:pt idx="2">
                  <c:v>1.9930000000000001</c:v>
                </c:pt>
                <c:pt idx="3">
                  <c:v>1.851</c:v>
                </c:pt>
              </c:numCache>
            </c:numRef>
          </c:yVal>
          <c:smooth val="1"/>
          <c:extLst>
            <c:ext xmlns:c16="http://schemas.microsoft.com/office/drawing/2014/chart" uri="{C3380CC4-5D6E-409C-BE32-E72D297353CC}">
              <c16:uniqueId val="{00000006-37A4-4D5C-9868-451C8774A23B}"/>
            </c:ext>
          </c:extLst>
        </c:ser>
        <c:dLbls>
          <c:dLblPos val="t"/>
          <c:showLegendKey val="0"/>
          <c:showVal val="1"/>
          <c:showCatName val="0"/>
          <c:showSerName val="0"/>
          <c:showPercent val="0"/>
          <c:showBubbleSize val="0"/>
        </c:dLbls>
        <c:axId val="1175824640"/>
        <c:axId val="1175827136"/>
      </c:scatterChart>
      <c:valAx>
        <c:axId val="1175824640"/>
        <c:scaling>
          <c:orientation val="minMax"/>
          <c:min val="0.75000000000000011"/>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ES" sz="1050" b="1"/>
                  <a:t>Grado de Saturación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ES"/>
            </a:p>
          </c:txPr>
        </c:title>
        <c:numFmt formatCode="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1175827136"/>
        <c:crosses val="autoZero"/>
        <c:crossBetween val="midCat"/>
      </c:valAx>
      <c:valAx>
        <c:axId val="1175827136"/>
        <c:scaling>
          <c:orientation val="minMax"/>
          <c:max val="3.2"/>
          <c:min val="1.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ES" sz="1050" b="1"/>
                  <a:t>Factor de Seguridad</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E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1175824640"/>
        <c:crosses val="autoZero"/>
        <c:crossBetween val="midCat"/>
        <c:majorUnit val="0.2"/>
      </c:valAx>
      <c:spPr>
        <a:noFill/>
        <a:ln>
          <a:noFill/>
        </a:ln>
        <a:effectLst/>
      </c:spPr>
    </c:plotArea>
    <c:legend>
      <c:legendPos val="r"/>
      <c:layout>
        <c:manualLayout>
          <c:xMode val="edge"/>
          <c:yMode val="edge"/>
          <c:x val="0.76493905670376261"/>
          <c:y val="0.12273592287559498"/>
          <c:w val="0.22234234234234235"/>
          <c:h val="0.706513641045826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userShapes r:id="rId4"/>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1"/>
              <a:t>Variación del Factor de Seguridad</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manualLayout>
          <c:layoutTarget val="inner"/>
          <c:xMode val="edge"/>
          <c:yMode val="edge"/>
          <c:x val="3.4514929474087616E-2"/>
          <c:y val="0.30414187479958671"/>
          <c:w val="0.9015083183831839"/>
          <c:h val="0.57133379380209048"/>
        </c:manualLayout>
      </c:layout>
      <c:scatterChart>
        <c:scatterStyle val="smoothMarker"/>
        <c:varyColors val="0"/>
        <c:ser>
          <c:idx val="0"/>
          <c:order val="0"/>
          <c:tx>
            <c:strRef>
              <c:f>Hoja1!$B$1</c:f>
              <c:strCache>
                <c:ptCount val="1"/>
                <c:pt idx="0">
                  <c:v>Empleo de la Curva Característica</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dLbls>
            <c:delete val="1"/>
          </c:dLbls>
          <c:xVal>
            <c:numRef>
              <c:f>Hoja1!$A$2:$A$5</c:f>
              <c:numCache>
                <c:formatCode>0%</c:formatCode>
                <c:ptCount val="4"/>
                <c:pt idx="0">
                  <c:v>0.8</c:v>
                </c:pt>
                <c:pt idx="1">
                  <c:v>0.9</c:v>
                </c:pt>
                <c:pt idx="2">
                  <c:v>0.98</c:v>
                </c:pt>
                <c:pt idx="3">
                  <c:v>1</c:v>
                </c:pt>
              </c:numCache>
            </c:numRef>
          </c:xVal>
          <c:yVal>
            <c:numRef>
              <c:f>Hoja1!$B$2:$B$5</c:f>
              <c:numCache>
                <c:formatCode>General</c:formatCode>
                <c:ptCount val="4"/>
                <c:pt idx="0">
                  <c:v>2.1389999999999998</c:v>
                </c:pt>
                <c:pt idx="1">
                  <c:v>2.1019999999999999</c:v>
                </c:pt>
                <c:pt idx="2">
                  <c:v>2.0259999999999998</c:v>
                </c:pt>
                <c:pt idx="3">
                  <c:v>1.851</c:v>
                </c:pt>
              </c:numCache>
            </c:numRef>
          </c:yVal>
          <c:smooth val="1"/>
          <c:extLst>
            <c:ext xmlns:c16="http://schemas.microsoft.com/office/drawing/2014/chart" uri="{C3380CC4-5D6E-409C-BE32-E72D297353CC}">
              <c16:uniqueId val="{00000004-81DA-414A-91F5-94129B180305}"/>
            </c:ext>
          </c:extLst>
        </c:ser>
        <c:ser>
          <c:idx val="1"/>
          <c:order val="1"/>
          <c:tx>
            <c:strRef>
              <c:f>Hoja1!$C$1</c:f>
              <c:strCache>
                <c:ptCount val="1"/>
                <c:pt idx="0">
                  <c:v>Empleo de los valores ajustados de C, ɸ y Ɣ. Ajuste Vanapalli</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dLbls>
            <c:delete val="1"/>
          </c:dLbls>
          <c:xVal>
            <c:numRef>
              <c:f>Hoja1!$A$2:$A$5</c:f>
              <c:numCache>
                <c:formatCode>0%</c:formatCode>
                <c:ptCount val="4"/>
                <c:pt idx="0">
                  <c:v>0.8</c:v>
                </c:pt>
                <c:pt idx="1">
                  <c:v>0.9</c:v>
                </c:pt>
                <c:pt idx="2">
                  <c:v>0.98</c:v>
                </c:pt>
                <c:pt idx="3">
                  <c:v>1</c:v>
                </c:pt>
              </c:numCache>
            </c:numRef>
          </c:xVal>
          <c:yVal>
            <c:numRef>
              <c:f>Hoja1!$C$2:$C$5</c:f>
              <c:numCache>
                <c:formatCode>General</c:formatCode>
                <c:ptCount val="4"/>
                <c:pt idx="0">
                  <c:v>2.9740000000000002</c:v>
                </c:pt>
                <c:pt idx="1">
                  <c:v>2.3959999999999999</c:v>
                </c:pt>
                <c:pt idx="2">
                  <c:v>2.044</c:v>
                </c:pt>
                <c:pt idx="3">
                  <c:v>1.851</c:v>
                </c:pt>
              </c:numCache>
            </c:numRef>
          </c:yVal>
          <c:smooth val="1"/>
          <c:extLst>
            <c:ext xmlns:c16="http://schemas.microsoft.com/office/drawing/2014/chart" uri="{C3380CC4-5D6E-409C-BE32-E72D297353CC}">
              <c16:uniqueId val="{00000007-81DA-414A-91F5-94129B180305}"/>
            </c:ext>
          </c:extLst>
        </c:ser>
        <c:ser>
          <c:idx val="2"/>
          <c:order val="2"/>
          <c:tx>
            <c:strRef>
              <c:f>Hoja1!$D$1</c:f>
              <c:strCache>
                <c:ptCount val="1"/>
                <c:pt idx="0">
                  <c:v>Empleo de los valores ajustados de C, ɸ y Ɣ. Ajuste Fredlund</c:v>
                </c:pt>
              </c:strCache>
            </c:strRef>
          </c:tx>
          <c:spPr>
            <a:ln w="19050" cap="rnd">
              <a:solidFill>
                <a:schemeClr val="accent3"/>
              </a:solidFill>
              <a:round/>
            </a:ln>
            <a:effectLst/>
          </c:spPr>
          <c:marker>
            <c:symbol val="circle"/>
            <c:size val="5"/>
            <c:spPr>
              <a:solidFill>
                <a:schemeClr val="accent3"/>
              </a:solidFill>
              <a:ln w="9525">
                <a:solidFill>
                  <a:schemeClr val="accent3"/>
                </a:solidFill>
              </a:ln>
              <a:effectLst/>
            </c:spPr>
          </c:marker>
          <c:dLbls>
            <c:delete val="1"/>
          </c:dLbls>
          <c:xVal>
            <c:numRef>
              <c:f>Hoja1!$A$2:$A$5</c:f>
              <c:numCache>
                <c:formatCode>0%</c:formatCode>
                <c:ptCount val="4"/>
                <c:pt idx="0">
                  <c:v>0.8</c:v>
                </c:pt>
                <c:pt idx="1">
                  <c:v>0.9</c:v>
                </c:pt>
                <c:pt idx="2">
                  <c:v>0.98</c:v>
                </c:pt>
                <c:pt idx="3">
                  <c:v>1</c:v>
                </c:pt>
              </c:numCache>
            </c:numRef>
          </c:xVal>
          <c:yVal>
            <c:numRef>
              <c:f>Hoja1!$D$2:$D$5</c:f>
              <c:numCache>
                <c:formatCode>General</c:formatCode>
                <c:ptCount val="4"/>
                <c:pt idx="0">
                  <c:v>2.7730000000000001</c:v>
                </c:pt>
                <c:pt idx="1">
                  <c:v>2.29</c:v>
                </c:pt>
                <c:pt idx="2">
                  <c:v>1.9930000000000001</c:v>
                </c:pt>
                <c:pt idx="3">
                  <c:v>1.851</c:v>
                </c:pt>
              </c:numCache>
            </c:numRef>
          </c:yVal>
          <c:smooth val="1"/>
          <c:extLst>
            <c:ext xmlns:c16="http://schemas.microsoft.com/office/drawing/2014/chart" uri="{C3380CC4-5D6E-409C-BE32-E72D297353CC}">
              <c16:uniqueId val="{0000000C-81DA-414A-91F5-94129B180305}"/>
            </c:ext>
          </c:extLst>
        </c:ser>
        <c:dLbls>
          <c:showLegendKey val="0"/>
          <c:showVal val="1"/>
          <c:showCatName val="1"/>
          <c:showSerName val="0"/>
          <c:showPercent val="0"/>
          <c:showBubbleSize val="0"/>
        </c:dLbls>
        <c:axId val="1175824640"/>
        <c:axId val="1175827136"/>
      </c:scatterChart>
      <c:valAx>
        <c:axId val="1175824640"/>
        <c:scaling>
          <c:orientation val="minMax"/>
          <c:min val="0.75000000000000011"/>
        </c:scaling>
        <c:delete val="0"/>
        <c:axPos val="b"/>
        <c:numFmt formatCode="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1175827136"/>
        <c:crosses val="autoZero"/>
        <c:crossBetween val="midCat"/>
      </c:valAx>
      <c:valAx>
        <c:axId val="1175827136"/>
        <c:scaling>
          <c:orientation val="minMax"/>
          <c:max val="3.2"/>
          <c:min val="1.5"/>
        </c:scaling>
        <c:delete val="1"/>
        <c:axPos val="l"/>
        <c:numFmt formatCode="General" sourceLinked="1"/>
        <c:majorTickMark val="none"/>
        <c:minorTickMark val="none"/>
        <c:tickLblPos val="nextTo"/>
        <c:crossAx val="1175824640"/>
        <c:crosses val="autoZero"/>
        <c:crossBetween val="midCat"/>
        <c:majorUnit val="0.2"/>
      </c:valAx>
      <c:spPr>
        <a:noFill/>
        <a:ln>
          <a:noFill/>
        </a:ln>
        <a:effectLst/>
      </c:spPr>
    </c:plotArea>
    <c:legend>
      <c:legendPos val="t"/>
      <c:layout>
        <c:manualLayout>
          <c:xMode val="edge"/>
          <c:yMode val="edge"/>
          <c:x val="0.19604401038447275"/>
          <c:y val="0.11805429864253393"/>
          <c:w val="0.65736184942514531"/>
          <c:h val="0.2986446716784836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0194842485420392"/>
          <c:y val="9.9576211510146603E-2"/>
          <c:w val="0.71289291184642978"/>
          <c:h val="0.60415551181102367"/>
        </c:manualLayout>
      </c:layout>
      <c:scatterChart>
        <c:scatterStyle val="smoothMarker"/>
        <c:varyColors val="0"/>
        <c:ser>
          <c:idx val="1"/>
          <c:order val="0"/>
          <c:tx>
            <c:v>Villa Clara</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Proctor!$R$3:$R$8</c:f>
              <c:numCache>
                <c:formatCode>0.00</c:formatCode>
                <c:ptCount val="6"/>
                <c:pt idx="0">
                  <c:v>14.4</c:v>
                </c:pt>
                <c:pt idx="1">
                  <c:v>18.3</c:v>
                </c:pt>
                <c:pt idx="2">
                  <c:v>22.266666666666669</c:v>
                </c:pt>
                <c:pt idx="3">
                  <c:v>26.666666666666668</c:v>
                </c:pt>
                <c:pt idx="4">
                  <c:v>30.033333333333307</c:v>
                </c:pt>
                <c:pt idx="5">
                  <c:v>33.966666666666612</c:v>
                </c:pt>
              </c:numCache>
            </c:numRef>
          </c:xVal>
          <c:yVal>
            <c:numRef>
              <c:f>Proctor!$V$3:$V$8</c:f>
              <c:numCache>
                <c:formatCode>0.00</c:formatCode>
                <c:ptCount val="6"/>
                <c:pt idx="0">
                  <c:v>11.203333333333333</c:v>
                </c:pt>
                <c:pt idx="1">
                  <c:v>11.700000000000001</c:v>
                </c:pt>
                <c:pt idx="2">
                  <c:v>11.993333333333332</c:v>
                </c:pt>
                <c:pt idx="3">
                  <c:v>12.25</c:v>
                </c:pt>
                <c:pt idx="4">
                  <c:v>11.556666666666674</c:v>
                </c:pt>
                <c:pt idx="5">
                  <c:v>10.65</c:v>
                </c:pt>
              </c:numCache>
            </c:numRef>
          </c:yVal>
          <c:smooth val="1"/>
          <c:extLst>
            <c:ext xmlns:c16="http://schemas.microsoft.com/office/drawing/2014/chart" uri="{C3380CC4-5D6E-409C-BE32-E72D297353CC}">
              <c16:uniqueId val="{00000000-2215-4CBD-8CB9-24F533EBC647}"/>
            </c:ext>
          </c:extLst>
        </c:ser>
        <c:dLbls>
          <c:showLegendKey val="0"/>
          <c:showVal val="0"/>
          <c:showCatName val="0"/>
          <c:showSerName val="0"/>
          <c:showPercent val="0"/>
          <c:showBubbleSize val="0"/>
        </c:dLbls>
        <c:axId val="427326032"/>
        <c:axId val="215190848"/>
      </c:scatterChart>
      <c:valAx>
        <c:axId val="427326032"/>
        <c:scaling>
          <c:orientation val="minMax"/>
          <c:min val="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s-ES" b="1">
                    <a:latin typeface="Times New Roman" panose="02020603050405020304" pitchFamily="18" charset="0"/>
                    <a:cs typeface="Times New Roman" panose="02020603050405020304" pitchFamily="18" charset="0"/>
                  </a:rPr>
                  <a:t>w (%)</a:t>
                </a:r>
              </a:p>
            </c:rich>
          </c:tx>
          <c:layout>
            <c:manualLayout>
              <c:xMode val="edge"/>
              <c:yMode val="edge"/>
              <c:x val="0.45540105140816345"/>
              <c:y val="0.8461873638344225"/>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ES"/>
            </a:p>
          </c:txPr>
        </c:title>
        <c:numFmt formatCode="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ES"/>
          </a:p>
        </c:txPr>
        <c:crossAx val="215190848"/>
        <c:crosses val="autoZero"/>
        <c:crossBetween val="midCat"/>
      </c:valAx>
      <c:valAx>
        <c:axId val="215190848"/>
        <c:scaling>
          <c:orientation val="minMax"/>
          <c:max val="15"/>
          <c:min val="1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s-ES" b="1">
                    <a:latin typeface="Times New Roman" panose="02020603050405020304" pitchFamily="18" charset="0"/>
                    <a:cs typeface="Times New Roman" panose="02020603050405020304" pitchFamily="18" charset="0"/>
                  </a:rPr>
                  <a:t>Ɣd (kN/m³)</a:t>
                </a:r>
              </a:p>
            </c:rich>
          </c:tx>
          <c:layout>
            <c:manualLayout>
              <c:xMode val="edge"/>
              <c:yMode val="edge"/>
              <c:x val="2.7065233033860325E-2"/>
              <c:y val="0.24920747711414121"/>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ES"/>
            </a:p>
          </c:txPr>
        </c:title>
        <c:numFmt formatCode="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ES"/>
          </a:p>
        </c:txPr>
        <c:crossAx val="427326032"/>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100" b="0" i="0" u="none" strike="noStrike" kern="1200" spc="0" baseline="0">
                <a:solidFill>
                  <a:sysClr val="windowText" lastClr="000000">
                    <a:lumMod val="65000"/>
                    <a:lumOff val="35000"/>
                  </a:sysClr>
                </a:solidFill>
                <a:latin typeface="Arial" panose="020B0604020202020204" pitchFamily="34" charset="0"/>
                <a:ea typeface="+mn-ea"/>
                <a:cs typeface="Arial" panose="020B0604020202020204" pitchFamily="34" charset="0"/>
              </a:defRPr>
            </a:pPr>
            <a:r>
              <a:rPr lang="es-ES" sz="1100" b="0" i="0" baseline="0">
                <a:effectLst/>
                <a:latin typeface="Times New Roman" panose="02020603050405020304" pitchFamily="18" charset="0"/>
                <a:cs typeface="Times New Roman" panose="02020603050405020304" pitchFamily="18" charset="0"/>
              </a:rPr>
              <a:t>Curva Característica</a:t>
            </a:r>
            <a:endParaRPr lang="es-ES" sz="1100">
              <a:latin typeface="Times New Roman" panose="02020603050405020304" pitchFamily="18" charset="0"/>
              <a:cs typeface="Times New Roman" panose="02020603050405020304" pitchFamily="18" charset="0"/>
            </a:endParaRPr>
          </a:p>
        </c:rich>
      </c:tx>
      <c:layout>
        <c:manualLayout>
          <c:xMode val="edge"/>
          <c:yMode val="edge"/>
          <c:x val="0.3209408439329699"/>
          <c:y val="2.0779132060547226E-2"/>
        </c:manualLayout>
      </c:layout>
      <c:overlay val="0"/>
      <c:spPr>
        <a:noFill/>
        <a:ln>
          <a:noFill/>
        </a:ln>
        <a:effectLst/>
      </c:spPr>
      <c:txPr>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100" b="0" i="0" u="none" strike="noStrike" kern="1200" spc="0" baseline="0">
              <a:solidFill>
                <a:sysClr val="windowText" lastClr="000000">
                  <a:lumMod val="65000"/>
                  <a:lumOff val="35000"/>
                </a:sysClr>
              </a:solidFill>
              <a:latin typeface="Arial" panose="020B0604020202020204" pitchFamily="34" charset="0"/>
              <a:ea typeface="+mn-ea"/>
              <a:cs typeface="Arial" panose="020B0604020202020204" pitchFamily="34" charset="0"/>
            </a:defRPr>
          </a:pPr>
          <a:endParaRPr lang="es-ES"/>
        </a:p>
      </c:txPr>
    </c:title>
    <c:autoTitleDeleted val="0"/>
    <c:plotArea>
      <c:layout>
        <c:manualLayout>
          <c:layoutTarget val="inner"/>
          <c:xMode val="edge"/>
          <c:yMode val="edge"/>
          <c:x val="0.21545411957979579"/>
          <c:y val="0.10739066707570645"/>
          <c:w val="0.67065026407151429"/>
          <c:h val="0.71405747008896614"/>
        </c:manualLayout>
      </c:layout>
      <c:scatterChart>
        <c:scatterStyle val="smoothMarker"/>
        <c:varyColors val="0"/>
        <c:ser>
          <c:idx val="0"/>
          <c:order val="0"/>
          <c:tx>
            <c:v>Curva en humedecimiento</c:v>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'Succión matricial'!$G$8:$G$13</c:f>
              <c:numCache>
                <c:formatCode>#,##0.0000</c:formatCode>
                <c:ptCount val="6"/>
                <c:pt idx="0">
                  <c:v>32.385377983267944</c:v>
                </c:pt>
                <c:pt idx="1">
                  <c:v>81.699450929859367</c:v>
                </c:pt>
                <c:pt idx="2">
                  <c:v>142.71353842597054</c:v>
                </c:pt>
                <c:pt idx="3">
                  <c:v>179.77497307753899</c:v>
                </c:pt>
                <c:pt idx="4">
                  <c:v>270.95877849598332</c:v>
                </c:pt>
                <c:pt idx="5" formatCode="0.000">
                  <c:v>612.40197885677503</c:v>
                </c:pt>
              </c:numCache>
            </c:numRef>
          </c:xVal>
          <c:yVal>
            <c:numRef>
              <c:f>'Succión matricial'!$A$30:$A$35</c:f>
              <c:numCache>
                <c:formatCode>#,##0.000</c:formatCode>
                <c:ptCount val="6"/>
                <c:pt idx="0">
                  <c:v>97.904615677592901</c:v>
                </c:pt>
                <c:pt idx="1">
                  <c:v>89.927907655123605</c:v>
                </c:pt>
                <c:pt idx="2">
                  <c:v>79.370738446454894</c:v>
                </c:pt>
                <c:pt idx="3">
                  <c:v>70.641204781866307</c:v>
                </c:pt>
                <c:pt idx="4" formatCode="#,##0.0000">
                  <c:v>60.114529470278903</c:v>
                </c:pt>
                <c:pt idx="5" formatCode="#,##0.0000">
                  <c:v>51.6</c:v>
                </c:pt>
              </c:numCache>
            </c:numRef>
          </c:yVal>
          <c:smooth val="1"/>
          <c:extLst>
            <c:ext xmlns:c16="http://schemas.microsoft.com/office/drawing/2014/chart" uri="{C3380CC4-5D6E-409C-BE32-E72D297353CC}">
              <c16:uniqueId val="{00000000-8FA6-40B3-BAC2-7AFE1C640FB1}"/>
            </c:ext>
          </c:extLst>
        </c:ser>
        <c:ser>
          <c:idx val="1"/>
          <c:order val="1"/>
          <c:tx>
            <c:v>Curva en secado</c:v>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'Succión matricial'!$G$20:$G$27</c:f>
              <c:numCache>
                <c:formatCode>0.00</c:formatCode>
                <c:ptCount val="8"/>
                <c:pt idx="0">
                  <c:v>52.352097152807296</c:v>
                </c:pt>
                <c:pt idx="1">
                  <c:v>142.68955183606022</c:v>
                </c:pt>
                <c:pt idx="2" formatCode="#,##0.00">
                  <c:v>174.09262240543211</c:v>
                </c:pt>
                <c:pt idx="3" formatCode="#,##0.00">
                  <c:v>203.21835433367872</c:v>
                </c:pt>
                <c:pt idx="4">
                  <c:v>322.73178098192074</c:v>
                </c:pt>
                <c:pt idx="5">
                  <c:v>515.46117389920505</c:v>
                </c:pt>
                <c:pt idx="6">
                  <c:v>582.27619887503158</c:v>
                </c:pt>
                <c:pt idx="7">
                  <c:v>633.38021170496643</c:v>
                </c:pt>
              </c:numCache>
            </c:numRef>
          </c:xVal>
          <c:yVal>
            <c:numRef>
              <c:f>'Succión matricial'!$B$30:$B$38</c:f>
              <c:numCache>
                <c:formatCode>General</c:formatCode>
                <c:ptCount val="9"/>
                <c:pt idx="0">
                  <c:v>98.3</c:v>
                </c:pt>
                <c:pt idx="1">
                  <c:v>91.108459696017306</c:v>
                </c:pt>
                <c:pt idx="2">
                  <c:v>86.295776787070395</c:v>
                </c:pt>
                <c:pt idx="3">
                  <c:v>85.948488241881293</c:v>
                </c:pt>
                <c:pt idx="4">
                  <c:v>74.729376633071993</c:v>
                </c:pt>
                <c:pt idx="5">
                  <c:v>62.894543201270302</c:v>
                </c:pt>
                <c:pt idx="6">
                  <c:v>53.215084206358398</c:v>
                </c:pt>
                <c:pt idx="7">
                  <c:v>40.700000000000003</c:v>
                </c:pt>
              </c:numCache>
            </c:numRef>
          </c:yVal>
          <c:smooth val="1"/>
          <c:extLst>
            <c:ext xmlns:c16="http://schemas.microsoft.com/office/drawing/2014/chart" uri="{C3380CC4-5D6E-409C-BE32-E72D297353CC}">
              <c16:uniqueId val="{00000001-8FA6-40B3-BAC2-7AFE1C640FB1}"/>
            </c:ext>
          </c:extLst>
        </c:ser>
        <c:dLbls>
          <c:showLegendKey val="0"/>
          <c:showVal val="0"/>
          <c:showCatName val="0"/>
          <c:showSerName val="0"/>
          <c:showPercent val="0"/>
          <c:showBubbleSize val="0"/>
        </c:dLbls>
        <c:axId val="309302712"/>
        <c:axId val="486706776"/>
      </c:scatterChart>
      <c:valAx>
        <c:axId val="309302712"/>
        <c:scaling>
          <c:logBase val="10"/>
          <c:orientation val="minMax"/>
          <c:max val="3000"/>
          <c:min val="10"/>
        </c:scaling>
        <c:delete val="0"/>
        <c:axPos val="b"/>
        <c:majorGridlines>
          <c:spPr>
            <a:ln w="9525" cap="flat" cmpd="sng" algn="ctr">
              <a:solidFill>
                <a:sysClr val="window" lastClr="FFFFFF">
                  <a:lumMod val="85000"/>
                </a:sysClr>
              </a:solidFill>
              <a:round/>
            </a:ln>
            <a:effectLst/>
          </c:spPr>
        </c:majorGridlines>
        <c:minorGridlines>
          <c:spPr>
            <a:ln w="9525" cap="flat" cmpd="sng" algn="ctr">
              <a:solidFill>
                <a:schemeClr val="tx1">
                  <a:lumMod val="5000"/>
                  <a:lumOff val="95000"/>
                </a:schemeClr>
              </a:solidFill>
              <a:round/>
            </a:ln>
            <a:effectLst/>
          </c:spPr>
        </c:minorGridlines>
        <c:title>
          <c:tx>
            <c:rich>
              <a:bodyPr rot="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s-ES" sz="1100">
                    <a:latin typeface="Times New Roman" panose="02020603050405020304" pitchFamily="18" charset="0"/>
                    <a:cs typeface="Times New Roman" panose="02020603050405020304" pitchFamily="18" charset="0"/>
                  </a:rPr>
                  <a:t>Succión Matricial (kPa)</a:t>
                </a:r>
              </a:p>
            </c:rich>
          </c:tx>
          <c:layout>
            <c:manualLayout>
              <c:xMode val="edge"/>
              <c:yMode val="edge"/>
              <c:x val="0.3621320806781792"/>
              <c:y val="0.89832525479769565"/>
            </c:manualLayout>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ES"/>
            </a:p>
          </c:txPr>
        </c:title>
        <c:numFmt formatCode="#,##0.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86706776"/>
        <c:crosses val="autoZero"/>
        <c:crossBetween val="midCat"/>
      </c:valAx>
      <c:valAx>
        <c:axId val="486706776"/>
        <c:scaling>
          <c:orientation val="minMax"/>
          <c:max val="100"/>
          <c:min val="20"/>
        </c:scaling>
        <c:delete val="0"/>
        <c:axPos val="l"/>
        <c:majorGridlines>
          <c:spPr>
            <a:ln w="9525" cap="flat" cmpd="sng" algn="ctr">
              <a:solidFill>
                <a:sysClr val="window" lastClr="FFFFFF">
                  <a:lumMod val="85000"/>
                </a:sysClr>
              </a:solidFill>
              <a:round/>
            </a:ln>
            <a:effectLst/>
          </c:spPr>
        </c:majorGridlines>
        <c:title>
          <c:tx>
            <c:rich>
              <a:bodyPr rot="-540000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s-ES" sz="1100">
                    <a:latin typeface="Times New Roman" panose="02020603050405020304" pitchFamily="18" charset="0"/>
                    <a:cs typeface="Times New Roman" panose="02020603050405020304" pitchFamily="18" charset="0"/>
                  </a:rPr>
                  <a:t>Grado de Saturación (%)</a:t>
                </a:r>
              </a:p>
            </c:rich>
          </c:tx>
          <c:overlay val="0"/>
          <c:spPr>
            <a:noFill/>
            <a:ln>
              <a:noFill/>
            </a:ln>
            <a:effectLst/>
          </c:spPr>
          <c:txPr>
            <a:bodyPr rot="-540000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ES"/>
            </a:p>
          </c:txPr>
        </c:title>
        <c:numFmt formatCode="#,##0.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09302712"/>
        <c:crosses val="autoZero"/>
        <c:crossBetween val="midCat"/>
      </c:valAx>
      <c:spPr>
        <a:noFill/>
        <a:ln>
          <a:solidFill>
            <a:srgbClr val="4F81BD">
              <a:lumMod val="40000"/>
              <a:lumOff val="60000"/>
            </a:srgbClr>
          </a:solidFill>
        </a:ln>
        <a:effectLst/>
      </c:spPr>
    </c:plotArea>
    <c:legend>
      <c:legendPos val="r"/>
      <c:layout>
        <c:manualLayout>
          <c:xMode val="edge"/>
          <c:yMode val="edge"/>
          <c:x val="0.26946814340515129"/>
          <c:y val="0.50490741739474343"/>
          <c:w val="0.33859046465345677"/>
          <c:h val="0.2534268147988350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767232738291821"/>
          <c:y val="6.968641114982578E-2"/>
          <c:w val="0.7748864998432573"/>
          <c:h val="0.69611215264758575"/>
        </c:manualLayout>
      </c:layout>
      <c:scatterChart>
        <c:scatterStyle val="smoothMarker"/>
        <c:varyColors val="0"/>
        <c:ser>
          <c:idx val="0"/>
          <c:order val="0"/>
          <c:tx>
            <c:strRef>
              <c:f>malla!$B$2</c:f>
              <c:strCache>
                <c:ptCount val="1"/>
                <c:pt idx="0">
                  <c:v>Esfuerzo (kPa)</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malla!$A$3:$A$12</c:f>
              <c:numCache>
                <c:formatCode>General</c:formatCode>
                <c:ptCount val="10"/>
                <c:pt idx="0">
                  <c:v>0.4</c:v>
                </c:pt>
                <c:pt idx="1">
                  <c:v>0.5</c:v>
                </c:pt>
                <c:pt idx="2">
                  <c:v>0.6</c:v>
                </c:pt>
                <c:pt idx="3">
                  <c:v>0.7</c:v>
                </c:pt>
                <c:pt idx="4">
                  <c:v>0.9</c:v>
                </c:pt>
                <c:pt idx="5">
                  <c:v>1</c:v>
                </c:pt>
                <c:pt idx="6">
                  <c:v>1.5</c:v>
                </c:pt>
                <c:pt idx="7">
                  <c:v>2</c:v>
                </c:pt>
                <c:pt idx="8">
                  <c:v>2.5</c:v>
                </c:pt>
                <c:pt idx="9">
                  <c:v>3</c:v>
                </c:pt>
              </c:numCache>
            </c:numRef>
          </c:xVal>
          <c:yVal>
            <c:numRef>
              <c:f>malla!$B$3:$B$12</c:f>
              <c:numCache>
                <c:formatCode>General</c:formatCode>
                <c:ptCount val="10"/>
                <c:pt idx="0">
                  <c:v>450.86099999999999</c:v>
                </c:pt>
                <c:pt idx="1">
                  <c:v>451.02699999999999</c:v>
                </c:pt>
                <c:pt idx="2">
                  <c:v>451.17899999999997</c:v>
                </c:pt>
                <c:pt idx="3">
                  <c:v>451.34</c:v>
                </c:pt>
                <c:pt idx="4">
                  <c:v>451.63900000000001</c:v>
                </c:pt>
                <c:pt idx="5">
                  <c:v>451.79</c:v>
                </c:pt>
                <c:pt idx="6">
                  <c:v>452.53100000000001</c:v>
                </c:pt>
                <c:pt idx="7">
                  <c:v>453.34199999999998</c:v>
                </c:pt>
                <c:pt idx="8">
                  <c:v>453.54199999999997</c:v>
                </c:pt>
                <c:pt idx="9">
                  <c:v>454.30900000000003</c:v>
                </c:pt>
              </c:numCache>
            </c:numRef>
          </c:yVal>
          <c:smooth val="1"/>
          <c:extLst>
            <c:ext xmlns:c16="http://schemas.microsoft.com/office/drawing/2014/chart" uri="{C3380CC4-5D6E-409C-BE32-E72D297353CC}">
              <c16:uniqueId val="{00000000-4D83-4BB0-ADA8-4362EC48C305}"/>
            </c:ext>
          </c:extLst>
        </c:ser>
        <c:dLbls>
          <c:showLegendKey val="0"/>
          <c:showVal val="0"/>
          <c:showCatName val="0"/>
          <c:showSerName val="0"/>
          <c:showPercent val="0"/>
          <c:showBubbleSize val="0"/>
        </c:dLbls>
        <c:axId val="477942288"/>
        <c:axId val="477942680"/>
      </c:scatterChart>
      <c:valAx>
        <c:axId val="47794228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s-ES" sz="1200">
                    <a:latin typeface="Times New Roman" panose="02020603050405020304" pitchFamily="18" charset="0"/>
                    <a:cs typeface="Times New Roman" panose="02020603050405020304" pitchFamily="18" charset="0"/>
                  </a:rPr>
                  <a:t>Densidad de malla (m)</a:t>
                </a:r>
              </a:p>
            </c:rich>
          </c:tx>
          <c:layout>
            <c:manualLayout>
              <c:xMode val="edge"/>
              <c:yMode val="edge"/>
              <c:x val="0.39014954256545753"/>
              <c:y val="0.89012775842044134"/>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E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ES"/>
          </a:p>
        </c:txPr>
        <c:crossAx val="477942680"/>
        <c:crosses val="autoZero"/>
        <c:crossBetween val="midCat"/>
      </c:valAx>
      <c:valAx>
        <c:axId val="477942680"/>
        <c:scaling>
          <c:orientation val="minMax"/>
          <c:min val="449"/>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s-ES" sz="1200">
                    <a:latin typeface="Times New Roman" panose="02020603050405020304" pitchFamily="18" charset="0"/>
                    <a:cs typeface="Times New Roman" panose="02020603050405020304" pitchFamily="18" charset="0"/>
                  </a:rPr>
                  <a:t>Esfuerzo</a:t>
                </a:r>
                <a:r>
                  <a:rPr lang="es-ES" sz="1200" baseline="0">
                    <a:latin typeface="Times New Roman" panose="02020603050405020304" pitchFamily="18" charset="0"/>
                    <a:cs typeface="Times New Roman" panose="02020603050405020304" pitchFamily="18" charset="0"/>
                  </a:rPr>
                  <a:t> (kPa)</a:t>
                </a:r>
                <a:endParaRPr lang="es-ES" sz="1200">
                  <a:latin typeface="Times New Roman" panose="02020603050405020304" pitchFamily="18" charset="0"/>
                  <a:cs typeface="Times New Roman" panose="02020603050405020304" pitchFamily="18" charset="0"/>
                </a:endParaRPr>
              </a:p>
            </c:rich>
          </c:tx>
          <c:layout>
            <c:manualLayout>
              <c:xMode val="edge"/>
              <c:yMode val="edge"/>
              <c:x val="9.79101559090036E-3"/>
              <c:y val="0.24489174661027632"/>
            </c:manualLayout>
          </c:layout>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E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ES"/>
          </a:p>
        </c:txPr>
        <c:crossAx val="477942288"/>
        <c:crosses val="autoZero"/>
        <c:crossBetween val="midCat"/>
        <c:majorUnit val="1"/>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strRef>
              <c:f>malla!$C$2</c:f>
              <c:strCache>
                <c:ptCount val="1"/>
                <c:pt idx="0">
                  <c:v>Deformación (m)</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malla!$A$3:$A$12</c:f>
              <c:numCache>
                <c:formatCode>General</c:formatCode>
                <c:ptCount val="10"/>
                <c:pt idx="0">
                  <c:v>0.4</c:v>
                </c:pt>
                <c:pt idx="1">
                  <c:v>0.5</c:v>
                </c:pt>
                <c:pt idx="2">
                  <c:v>0.6</c:v>
                </c:pt>
                <c:pt idx="3">
                  <c:v>0.7</c:v>
                </c:pt>
                <c:pt idx="4">
                  <c:v>0.9</c:v>
                </c:pt>
                <c:pt idx="5">
                  <c:v>1</c:v>
                </c:pt>
                <c:pt idx="6">
                  <c:v>1.5</c:v>
                </c:pt>
                <c:pt idx="7">
                  <c:v>2</c:v>
                </c:pt>
                <c:pt idx="8">
                  <c:v>2.5</c:v>
                </c:pt>
                <c:pt idx="9">
                  <c:v>3</c:v>
                </c:pt>
              </c:numCache>
            </c:numRef>
          </c:xVal>
          <c:yVal>
            <c:numRef>
              <c:f>malla!$C$3:$C$12</c:f>
              <c:numCache>
                <c:formatCode>General</c:formatCode>
                <c:ptCount val="10"/>
                <c:pt idx="0">
                  <c:v>4.8748279999999998E-2</c:v>
                </c:pt>
                <c:pt idx="1">
                  <c:v>4.8854676E-2</c:v>
                </c:pt>
                <c:pt idx="2">
                  <c:v>4.8944897000000001E-2</c:v>
                </c:pt>
                <c:pt idx="3">
                  <c:v>4.9046288E-2</c:v>
                </c:pt>
                <c:pt idx="4">
                  <c:v>4.9239459999999999E-2</c:v>
                </c:pt>
                <c:pt idx="5">
                  <c:v>4.9337847999999997E-2</c:v>
                </c:pt>
                <c:pt idx="6">
                  <c:v>4.9850253999999997E-2</c:v>
                </c:pt>
                <c:pt idx="7">
                  <c:v>5.0418385000000003E-2</c:v>
                </c:pt>
                <c:pt idx="8">
                  <c:v>5.0625388E-2</c:v>
                </c:pt>
                <c:pt idx="9">
                  <c:v>5.1379706999999997E-2</c:v>
                </c:pt>
              </c:numCache>
            </c:numRef>
          </c:yVal>
          <c:smooth val="1"/>
          <c:extLst>
            <c:ext xmlns:c16="http://schemas.microsoft.com/office/drawing/2014/chart" uri="{C3380CC4-5D6E-409C-BE32-E72D297353CC}">
              <c16:uniqueId val="{00000000-D93C-4FDD-AE23-EE16B13408FB}"/>
            </c:ext>
          </c:extLst>
        </c:ser>
        <c:dLbls>
          <c:showLegendKey val="0"/>
          <c:showVal val="0"/>
          <c:showCatName val="0"/>
          <c:showSerName val="0"/>
          <c:showPercent val="0"/>
          <c:showBubbleSize val="0"/>
        </c:dLbls>
        <c:axId val="477943464"/>
        <c:axId val="477943856"/>
      </c:scatterChart>
      <c:valAx>
        <c:axId val="47794346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s-ES" sz="1200">
                    <a:latin typeface="Times New Roman" panose="02020603050405020304" pitchFamily="18" charset="0"/>
                    <a:cs typeface="Times New Roman" panose="02020603050405020304" pitchFamily="18" charset="0"/>
                  </a:rPr>
                  <a:t>Densidad de malla (m)</a:t>
                </a:r>
              </a:p>
            </c:rich>
          </c:tx>
          <c:layout>
            <c:manualLayout>
              <c:xMode val="edge"/>
              <c:yMode val="edge"/>
              <c:x val="0.35012603377408014"/>
              <c:y val="0.87721688458667435"/>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E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ES"/>
          </a:p>
        </c:txPr>
        <c:crossAx val="477943856"/>
        <c:crosses val="autoZero"/>
        <c:crossBetween val="midCat"/>
        <c:majorUnit val="0.5"/>
      </c:valAx>
      <c:valAx>
        <c:axId val="477943856"/>
        <c:scaling>
          <c:orientation val="minMax"/>
          <c:min val="2.0000000000000004E-2"/>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s-ES" sz="1200">
                    <a:latin typeface="Times New Roman" panose="02020603050405020304" pitchFamily="18" charset="0"/>
                    <a:cs typeface="Times New Roman" panose="02020603050405020304" pitchFamily="18" charset="0"/>
                  </a:rPr>
                  <a:t>Asentamiento vertcal (m)</a:t>
                </a:r>
              </a:p>
            </c:rich>
          </c:tx>
          <c:layout>
            <c:manualLayout>
              <c:xMode val="edge"/>
              <c:yMode val="edge"/>
              <c:x val="2.1855345911949684E-2"/>
              <c:y val="4.2335235618483479E-2"/>
            </c:manualLayout>
          </c:layout>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E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ES"/>
          </a:p>
        </c:txPr>
        <c:crossAx val="477943464"/>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7715247449738886"/>
          <c:y val="7.2359823909366974E-2"/>
          <c:w val="0.78221209543085168"/>
          <c:h val="0.67026852052406427"/>
        </c:manualLayout>
      </c:layout>
      <c:scatterChart>
        <c:scatterStyle val="smoothMarker"/>
        <c:varyColors val="0"/>
        <c:ser>
          <c:idx val="0"/>
          <c:order val="0"/>
          <c:tx>
            <c:strRef>
              <c:f>profundidad!$B$1</c:f>
              <c:strCache>
                <c:ptCount val="1"/>
                <c:pt idx="0">
                  <c:v>Esfuerzo (kPa)</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profundidad!$A$36:$A$47</c:f>
              <c:numCache>
                <c:formatCode>General</c:formatCode>
                <c:ptCount val="12"/>
                <c:pt idx="0">
                  <c:v>15</c:v>
                </c:pt>
                <c:pt idx="1">
                  <c:v>20</c:v>
                </c:pt>
                <c:pt idx="2">
                  <c:v>25</c:v>
                </c:pt>
                <c:pt idx="3">
                  <c:v>30</c:v>
                </c:pt>
                <c:pt idx="4">
                  <c:v>35</c:v>
                </c:pt>
                <c:pt idx="5">
                  <c:v>40</c:v>
                </c:pt>
                <c:pt idx="6">
                  <c:v>45</c:v>
                </c:pt>
                <c:pt idx="7">
                  <c:v>50</c:v>
                </c:pt>
                <c:pt idx="8">
                  <c:v>55</c:v>
                </c:pt>
                <c:pt idx="9">
                  <c:v>60</c:v>
                </c:pt>
                <c:pt idx="10">
                  <c:v>65</c:v>
                </c:pt>
                <c:pt idx="11">
                  <c:v>70</c:v>
                </c:pt>
              </c:numCache>
            </c:numRef>
          </c:xVal>
          <c:yVal>
            <c:numRef>
              <c:f>profundidad!$B$36:$B$47</c:f>
              <c:numCache>
                <c:formatCode>#,##0.000</c:formatCode>
                <c:ptCount val="12"/>
                <c:pt idx="0">
                  <c:v>468.26299999999998</c:v>
                </c:pt>
                <c:pt idx="1">
                  <c:v>462.07400000000001</c:v>
                </c:pt>
                <c:pt idx="2">
                  <c:v>456.53100000000001</c:v>
                </c:pt>
                <c:pt idx="3">
                  <c:v>451.404</c:v>
                </c:pt>
                <c:pt idx="4">
                  <c:v>446.64600000000002</c:v>
                </c:pt>
                <c:pt idx="5">
                  <c:v>442.24299999999999</c:v>
                </c:pt>
                <c:pt idx="6">
                  <c:v>438.19</c:v>
                </c:pt>
                <c:pt idx="7">
                  <c:v>434.47300000000001</c:v>
                </c:pt>
                <c:pt idx="8">
                  <c:v>431.03899999999999</c:v>
                </c:pt>
                <c:pt idx="9">
                  <c:v>427.94</c:v>
                </c:pt>
                <c:pt idx="10">
                  <c:v>425.11399999999998</c:v>
                </c:pt>
                <c:pt idx="11">
                  <c:v>422.55799999999999</c:v>
                </c:pt>
              </c:numCache>
            </c:numRef>
          </c:yVal>
          <c:smooth val="1"/>
          <c:extLst>
            <c:ext xmlns:c16="http://schemas.microsoft.com/office/drawing/2014/chart" uri="{C3380CC4-5D6E-409C-BE32-E72D297353CC}">
              <c16:uniqueId val="{00000000-796C-4EE5-B576-853ED2D9EF2D}"/>
            </c:ext>
          </c:extLst>
        </c:ser>
        <c:dLbls>
          <c:showLegendKey val="0"/>
          <c:showVal val="0"/>
          <c:showCatName val="0"/>
          <c:showSerName val="0"/>
          <c:showPercent val="0"/>
          <c:showBubbleSize val="0"/>
        </c:dLbls>
        <c:axId val="477944640"/>
        <c:axId val="477945032"/>
      </c:scatterChart>
      <c:valAx>
        <c:axId val="47794464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lgn="ctr">
                  <a:defRPr sz="105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s-ES" sz="1200">
                    <a:latin typeface="Times New Roman" panose="02020603050405020304" pitchFamily="18" charset="0"/>
                    <a:cs typeface="Times New Roman" panose="02020603050405020304" pitchFamily="18" charset="0"/>
                  </a:rPr>
                  <a:t>Profundidad</a:t>
                </a:r>
                <a:r>
                  <a:rPr lang="es-ES" sz="1050">
                    <a:latin typeface="Times New Roman" panose="02020603050405020304" pitchFamily="18" charset="0"/>
                    <a:cs typeface="Times New Roman" panose="02020603050405020304" pitchFamily="18" charset="0"/>
                  </a:rPr>
                  <a:t> (m)</a:t>
                </a:r>
              </a:p>
            </c:rich>
          </c:tx>
          <c:layout>
            <c:manualLayout>
              <c:xMode val="edge"/>
              <c:yMode val="edge"/>
              <c:x val="0.49619828449278891"/>
              <c:y val="0.85704973670514684"/>
            </c:manualLayout>
          </c:layout>
          <c:overlay val="0"/>
          <c:spPr>
            <a:noFill/>
            <a:ln>
              <a:noFill/>
            </a:ln>
            <a:effectLst/>
          </c:spPr>
          <c:txPr>
            <a:bodyPr rot="0" spcFirstLastPara="1" vertOverflow="ellipsis" vert="horz" wrap="square" anchor="ctr" anchorCtr="1"/>
            <a:lstStyle/>
            <a:p>
              <a:pPr algn="ctr">
                <a:defRPr sz="105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E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ES"/>
          </a:p>
        </c:txPr>
        <c:crossAx val="477945032"/>
        <c:crosses val="autoZero"/>
        <c:crossBetween val="midCat"/>
        <c:majorUnit val="10"/>
      </c:valAx>
      <c:valAx>
        <c:axId val="477945032"/>
        <c:scaling>
          <c:orientation val="minMax"/>
          <c:min val="41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5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r>
                  <a:rPr lang="es-ES" sz="1050">
                    <a:latin typeface="Arial" panose="020B0604020202020204" pitchFamily="34" charset="0"/>
                    <a:cs typeface="Arial" panose="020B0604020202020204" pitchFamily="34" charset="0"/>
                  </a:rPr>
                  <a:t>Esfuerzo</a:t>
                </a:r>
                <a:r>
                  <a:rPr lang="es-ES" sz="1050" baseline="0">
                    <a:latin typeface="Arial" panose="020B0604020202020204" pitchFamily="34" charset="0"/>
                    <a:cs typeface="Arial" panose="020B0604020202020204" pitchFamily="34" charset="0"/>
                  </a:rPr>
                  <a:t> </a:t>
                </a:r>
                <a:r>
                  <a:rPr lang="es-ES" sz="1050">
                    <a:latin typeface="Arial" panose="020B0604020202020204" pitchFamily="34" charset="0"/>
                    <a:cs typeface="Arial" panose="020B0604020202020204" pitchFamily="34" charset="0"/>
                  </a:rPr>
                  <a:t> (kPa)</a:t>
                </a:r>
              </a:p>
            </c:rich>
          </c:tx>
          <c:overlay val="0"/>
          <c:spPr>
            <a:noFill/>
            <a:ln>
              <a:noFill/>
            </a:ln>
            <a:effectLst/>
          </c:spPr>
          <c:txPr>
            <a:bodyPr rot="-5400000" spcFirstLastPara="1" vertOverflow="ellipsis" vert="horz" wrap="square" anchor="ctr" anchorCtr="1"/>
            <a:lstStyle/>
            <a:p>
              <a:pPr>
                <a:defRPr sz="105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ES"/>
            </a:p>
          </c:txPr>
        </c:title>
        <c:numFmt formatCode="#,##0.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ES"/>
          </a:p>
        </c:txPr>
        <c:crossAx val="477944640"/>
        <c:crosses val="autoZero"/>
        <c:crossBetween val="midCat"/>
        <c:majorUnit val="10"/>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tx>
            <c:strRef>
              <c:f>profundidad!$C$1</c:f>
              <c:strCache>
                <c:ptCount val="1"/>
                <c:pt idx="0">
                  <c:v>Asentamiento (m)</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profundidad!$A$36:$A$47</c:f>
              <c:numCache>
                <c:formatCode>General</c:formatCode>
                <c:ptCount val="12"/>
                <c:pt idx="0">
                  <c:v>15</c:v>
                </c:pt>
                <c:pt idx="1">
                  <c:v>20</c:v>
                </c:pt>
                <c:pt idx="2">
                  <c:v>25</c:v>
                </c:pt>
                <c:pt idx="3">
                  <c:v>30</c:v>
                </c:pt>
                <c:pt idx="4">
                  <c:v>35</c:v>
                </c:pt>
                <c:pt idx="5">
                  <c:v>40</c:v>
                </c:pt>
                <c:pt idx="6">
                  <c:v>45</c:v>
                </c:pt>
                <c:pt idx="7">
                  <c:v>50</c:v>
                </c:pt>
                <c:pt idx="8">
                  <c:v>55</c:v>
                </c:pt>
                <c:pt idx="9">
                  <c:v>60</c:v>
                </c:pt>
                <c:pt idx="10">
                  <c:v>65</c:v>
                </c:pt>
                <c:pt idx="11">
                  <c:v>70</c:v>
                </c:pt>
              </c:numCache>
            </c:numRef>
          </c:xVal>
          <c:yVal>
            <c:numRef>
              <c:f>profundidad!$C$36:$C$47</c:f>
              <c:numCache>
                <c:formatCode>General</c:formatCode>
                <c:ptCount val="12"/>
                <c:pt idx="0">
                  <c:v>3.1108400000000001E-2</c:v>
                </c:pt>
                <c:pt idx="1">
                  <c:v>3.81296E-2</c:v>
                </c:pt>
                <c:pt idx="2">
                  <c:v>4.40259E-2</c:v>
                </c:pt>
                <c:pt idx="3">
                  <c:v>4.9049599999999999E-2</c:v>
                </c:pt>
                <c:pt idx="4">
                  <c:v>5.3383899999999998E-2</c:v>
                </c:pt>
                <c:pt idx="5">
                  <c:v>5.7163899999999997E-2</c:v>
                </c:pt>
                <c:pt idx="6">
                  <c:v>6.0491799999999998E-2</c:v>
                </c:pt>
                <c:pt idx="7">
                  <c:v>6.34464E-2</c:v>
                </c:pt>
                <c:pt idx="8">
                  <c:v>6.6086400000000003E-2</c:v>
                </c:pt>
                <c:pt idx="9">
                  <c:v>6.8466299999999994E-2</c:v>
                </c:pt>
                <c:pt idx="10">
                  <c:v>7.0612499999999995E-2</c:v>
                </c:pt>
                <c:pt idx="11">
                  <c:v>7.2567800000000002E-2</c:v>
                </c:pt>
              </c:numCache>
            </c:numRef>
          </c:yVal>
          <c:smooth val="1"/>
          <c:extLst>
            <c:ext xmlns:c16="http://schemas.microsoft.com/office/drawing/2014/chart" uri="{C3380CC4-5D6E-409C-BE32-E72D297353CC}">
              <c16:uniqueId val="{00000000-F6A8-4F99-BA9D-593C64E00A7B}"/>
            </c:ext>
          </c:extLst>
        </c:ser>
        <c:dLbls>
          <c:showLegendKey val="0"/>
          <c:showVal val="0"/>
          <c:showCatName val="0"/>
          <c:showSerName val="0"/>
          <c:showPercent val="0"/>
          <c:showBubbleSize val="0"/>
        </c:dLbls>
        <c:axId val="477945816"/>
        <c:axId val="477946208"/>
      </c:scatterChart>
      <c:valAx>
        <c:axId val="47794581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s-ES" sz="1200">
                    <a:latin typeface="Times New Roman" panose="02020603050405020304" pitchFamily="18" charset="0"/>
                    <a:cs typeface="Times New Roman" panose="02020603050405020304" pitchFamily="18" charset="0"/>
                  </a:rPr>
                  <a:t>Profundidad (m)</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E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ES"/>
          </a:p>
        </c:txPr>
        <c:crossAx val="477946208"/>
        <c:crosses val="autoZero"/>
        <c:crossBetween val="midCat"/>
      </c:valAx>
      <c:valAx>
        <c:axId val="47794620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s-ES" sz="1100">
                    <a:latin typeface="Times New Roman" panose="02020603050405020304" pitchFamily="18" charset="0"/>
                    <a:cs typeface="Times New Roman" panose="02020603050405020304" pitchFamily="18" charset="0"/>
                  </a:rPr>
                  <a:t>Asentamiento vertical (m)</a:t>
                </a:r>
              </a:p>
            </c:rich>
          </c:tx>
          <c:layout>
            <c:manualLayout>
              <c:xMode val="edge"/>
              <c:yMode val="edge"/>
              <c:x val="1.9444534950372579E-2"/>
              <c:y val="5.9338678555591523E-2"/>
            </c:manualLayout>
          </c:layout>
          <c:overlay val="0"/>
          <c:spPr>
            <a:noFill/>
            <a:ln>
              <a:noFill/>
            </a:ln>
            <a:effectLst/>
          </c:spPr>
          <c:txPr>
            <a:bodyPr rot="-540000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E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477945816"/>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844341228512848"/>
          <c:y val="5.1162790697674418E-2"/>
          <c:w val="0.76515985837340805"/>
          <c:h val="0.73033029694817564"/>
        </c:manualLayout>
      </c:layout>
      <c:scatterChart>
        <c:scatterStyle val="smoothMarker"/>
        <c:varyColors val="0"/>
        <c:ser>
          <c:idx val="0"/>
          <c:order val="0"/>
          <c:tx>
            <c:strRef>
              <c:f>'Ancho (2)'!$B$1</c:f>
              <c:strCache>
                <c:ptCount val="1"/>
                <c:pt idx="0">
                  <c:v>Esfuerzo (kPa)</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'Ancho (2)'!$A$2:$A$7</c:f>
              <c:numCache>
                <c:formatCode>General</c:formatCode>
                <c:ptCount val="6"/>
                <c:pt idx="0">
                  <c:v>201</c:v>
                </c:pt>
                <c:pt idx="1">
                  <c:v>213</c:v>
                </c:pt>
                <c:pt idx="2">
                  <c:v>221</c:v>
                </c:pt>
                <c:pt idx="3">
                  <c:v>233</c:v>
                </c:pt>
                <c:pt idx="4">
                  <c:v>241</c:v>
                </c:pt>
                <c:pt idx="5">
                  <c:v>253</c:v>
                </c:pt>
              </c:numCache>
            </c:numRef>
          </c:xVal>
          <c:yVal>
            <c:numRef>
              <c:f>'Ancho (2)'!$B$2:$B$7</c:f>
              <c:numCache>
                <c:formatCode>#,##0.000</c:formatCode>
                <c:ptCount val="6"/>
                <c:pt idx="0">
                  <c:v>451.11799999999999</c:v>
                </c:pt>
                <c:pt idx="1">
                  <c:v>451.26900000000001</c:v>
                </c:pt>
                <c:pt idx="2">
                  <c:v>451.339</c:v>
                </c:pt>
                <c:pt idx="3">
                  <c:v>451.404</c:v>
                </c:pt>
                <c:pt idx="4">
                  <c:v>451.45299999999997</c:v>
                </c:pt>
                <c:pt idx="5">
                  <c:v>451.49599999999998</c:v>
                </c:pt>
              </c:numCache>
            </c:numRef>
          </c:yVal>
          <c:smooth val="1"/>
          <c:extLst>
            <c:ext xmlns:c16="http://schemas.microsoft.com/office/drawing/2014/chart" uri="{C3380CC4-5D6E-409C-BE32-E72D297353CC}">
              <c16:uniqueId val="{00000000-B8B3-4DE5-8A37-C886B88E6AD1}"/>
            </c:ext>
          </c:extLst>
        </c:ser>
        <c:dLbls>
          <c:showLegendKey val="0"/>
          <c:showVal val="0"/>
          <c:showCatName val="0"/>
          <c:showSerName val="0"/>
          <c:showPercent val="0"/>
          <c:showBubbleSize val="0"/>
        </c:dLbls>
        <c:axId val="477946992"/>
        <c:axId val="477947384"/>
      </c:scatterChart>
      <c:valAx>
        <c:axId val="477946992"/>
        <c:scaling>
          <c:orientation val="minMax"/>
          <c:min val="19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s-ES" sz="1200">
                    <a:latin typeface="Times New Roman" panose="02020603050405020304" pitchFamily="18" charset="0"/>
                    <a:cs typeface="Times New Roman" panose="02020603050405020304" pitchFamily="18" charset="0"/>
                  </a:rPr>
                  <a:t>Ancho (m)</a:t>
                </a:r>
              </a:p>
            </c:rich>
          </c:tx>
          <c:layout>
            <c:manualLayout>
              <c:xMode val="edge"/>
              <c:yMode val="edge"/>
              <c:x val="0.44842935258092742"/>
              <c:y val="0.86064814814814816"/>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E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ES"/>
          </a:p>
        </c:txPr>
        <c:crossAx val="477947384"/>
        <c:crosses val="autoZero"/>
        <c:crossBetween val="midCat"/>
        <c:majorUnit val="10"/>
      </c:valAx>
      <c:valAx>
        <c:axId val="477947384"/>
        <c:scaling>
          <c:orientation val="minMax"/>
          <c:max val="452"/>
          <c:min val="450.9"/>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s-ES" sz="1200">
                    <a:latin typeface="Times New Roman" panose="02020603050405020304" pitchFamily="18" charset="0"/>
                    <a:cs typeface="Times New Roman" panose="02020603050405020304" pitchFamily="18" charset="0"/>
                  </a:rPr>
                  <a:t>Esfuerzo</a:t>
                </a:r>
                <a:r>
                  <a:rPr lang="es-ES" sz="1200" baseline="0">
                    <a:latin typeface="Times New Roman" panose="02020603050405020304" pitchFamily="18" charset="0"/>
                    <a:cs typeface="Times New Roman" panose="02020603050405020304" pitchFamily="18" charset="0"/>
                  </a:rPr>
                  <a:t> </a:t>
                </a:r>
                <a:r>
                  <a:rPr lang="es-ES" sz="1200">
                    <a:latin typeface="Times New Roman" panose="02020603050405020304" pitchFamily="18" charset="0"/>
                    <a:cs typeface="Times New Roman" panose="02020603050405020304" pitchFamily="18" charset="0"/>
                  </a:rPr>
                  <a:t>(kPa)</a:t>
                </a:r>
              </a:p>
            </c:rich>
          </c:tx>
          <c:layout>
            <c:manualLayout>
              <c:xMode val="edge"/>
              <c:yMode val="edge"/>
              <c:x val="2.2222222222222223E-2"/>
              <c:y val="0.25491141732283462"/>
            </c:manualLayout>
          </c:layout>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s-ES"/>
            </a:p>
          </c:txPr>
        </c:title>
        <c:numFmt formatCode="#,##0.0" sourceLinked="0"/>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ES"/>
          </a:p>
        </c:txPr>
        <c:crossAx val="477946992"/>
        <c:crosses val="autoZero"/>
        <c:crossBetween val="midCat"/>
        <c:majorUnit val="0.1"/>
        <c:minorUnit val="1.0000000000000002E-2"/>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userShapes r:id="rId4"/>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smoothMarker"/>
        <c:varyColors val="0"/>
        <c:ser>
          <c:idx val="0"/>
          <c:order val="0"/>
          <c:tx>
            <c:strRef>
              <c:f>'Ancho (2)'!$C$1</c:f>
              <c:strCache>
                <c:ptCount val="1"/>
                <c:pt idx="0">
                  <c:v>Asentamiento (m)</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'Ancho (2)'!$A$2:$A$7</c:f>
              <c:numCache>
                <c:formatCode>General</c:formatCode>
                <c:ptCount val="6"/>
                <c:pt idx="0">
                  <c:v>201</c:v>
                </c:pt>
                <c:pt idx="1">
                  <c:v>213</c:v>
                </c:pt>
                <c:pt idx="2">
                  <c:v>221</c:v>
                </c:pt>
                <c:pt idx="3">
                  <c:v>233</c:v>
                </c:pt>
                <c:pt idx="4">
                  <c:v>241</c:v>
                </c:pt>
                <c:pt idx="5">
                  <c:v>253</c:v>
                </c:pt>
              </c:numCache>
            </c:numRef>
          </c:xVal>
          <c:yVal>
            <c:numRef>
              <c:f>'Ancho (2)'!$C$2:$C$7</c:f>
              <c:numCache>
                <c:formatCode>#,##0.000000</c:formatCode>
                <c:ptCount val="6"/>
                <c:pt idx="0">
                  <c:v>4.9037499999999998E-2</c:v>
                </c:pt>
                <c:pt idx="1">
                  <c:v>4.9043400000000001E-2</c:v>
                </c:pt>
                <c:pt idx="2">
                  <c:v>4.9046399999999997E-2</c:v>
                </c:pt>
                <c:pt idx="3">
                  <c:v>4.9049599999999999E-2</c:v>
                </c:pt>
                <c:pt idx="4">
                  <c:v>4.9051200000000003E-2</c:v>
                </c:pt>
                <c:pt idx="5">
                  <c:v>4.9052900000000003E-2</c:v>
                </c:pt>
              </c:numCache>
            </c:numRef>
          </c:yVal>
          <c:smooth val="1"/>
          <c:extLst>
            <c:ext xmlns:c16="http://schemas.microsoft.com/office/drawing/2014/chart" uri="{C3380CC4-5D6E-409C-BE32-E72D297353CC}">
              <c16:uniqueId val="{00000000-5047-4859-A481-D92878708A2B}"/>
            </c:ext>
          </c:extLst>
        </c:ser>
        <c:dLbls>
          <c:showLegendKey val="0"/>
          <c:showVal val="0"/>
          <c:showCatName val="0"/>
          <c:showSerName val="0"/>
          <c:showPercent val="0"/>
          <c:showBubbleSize val="0"/>
        </c:dLbls>
        <c:axId val="477948168"/>
        <c:axId val="477948560"/>
      </c:scatterChart>
      <c:valAx>
        <c:axId val="477948168"/>
        <c:scaling>
          <c:orientation val="minMax"/>
          <c:min val="19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r>
                  <a:rPr lang="es-ES" sz="1100">
                    <a:latin typeface="Arial" panose="020B0604020202020204" pitchFamily="34" charset="0"/>
                    <a:cs typeface="Arial" panose="020B0604020202020204" pitchFamily="34" charset="0"/>
                  </a:rPr>
                  <a:t>Ancho (m)</a:t>
                </a:r>
              </a:p>
            </c:rich>
          </c:tx>
          <c:layout>
            <c:manualLayout>
              <c:xMode val="edge"/>
              <c:yMode val="edge"/>
              <c:x val="0.46679746281714785"/>
              <c:y val="0.86064814814814816"/>
            </c:manualLayout>
          </c:layout>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s-E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ES"/>
          </a:p>
        </c:txPr>
        <c:crossAx val="477948560"/>
        <c:crosses val="autoZero"/>
        <c:crossBetween val="midCat"/>
      </c:valAx>
      <c:valAx>
        <c:axId val="47794856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r>
                  <a:rPr lang="es-ES" sz="1100">
                    <a:latin typeface="Arial" panose="020B0604020202020204" pitchFamily="34" charset="0"/>
                    <a:cs typeface="Arial" panose="020B0604020202020204" pitchFamily="34" charset="0"/>
                  </a:rPr>
                  <a:t>Asentamiento (m)</a:t>
                </a:r>
              </a:p>
            </c:rich>
          </c:tx>
          <c:overlay val="0"/>
          <c:spPr>
            <a:noFill/>
            <a:ln>
              <a:noFill/>
            </a:ln>
            <a:effectLst/>
          </c:spPr>
          <c:txPr>
            <a:bodyPr rot="-54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s-ES"/>
            </a:p>
          </c:txPr>
        </c:title>
        <c:numFmt formatCode="#,##0.000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s-ES"/>
          </a:p>
        </c:txPr>
        <c:crossAx val="477948168"/>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0.28115</cdr:x>
      <cdr:y>0.36015</cdr:y>
    </cdr:from>
    <cdr:to>
      <cdr:x>0.85053</cdr:x>
      <cdr:y>0.63645</cdr:y>
    </cdr:to>
    <cdr:grpSp>
      <cdr:nvGrpSpPr>
        <cdr:cNvPr id="5" name="Grupo 4"/>
        <cdr:cNvGrpSpPr/>
      </cdr:nvGrpSpPr>
      <cdr:grpSpPr>
        <a:xfrm xmlns:a="http://schemas.openxmlformats.org/drawingml/2006/main">
          <a:off x="1223811" y="895350"/>
          <a:ext cx="2478468" cy="686892"/>
          <a:chOff x="1320665" y="421501"/>
          <a:chExt cx="2426595" cy="674227"/>
        </a:xfrm>
      </cdr:grpSpPr>
      <cdr:cxnSp macro="">
        <cdr:nvCxnSpPr>
          <cdr:cNvPr id="9" name="Conector recto 8"/>
          <cdr:cNvCxnSpPr/>
        </cdr:nvCxnSpPr>
        <cdr:spPr>
          <a:xfrm xmlns:a="http://schemas.openxmlformats.org/drawingml/2006/main" flipV="1">
            <a:off x="1320665" y="421501"/>
            <a:ext cx="1487589" cy="674227"/>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cxnSp macro="">
        <cdr:nvCxnSpPr>
          <cdr:cNvPr id="11" name="Conector recto 10"/>
          <cdr:cNvCxnSpPr/>
        </cdr:nvCxnSpPr>
        <cdr:spPr>
          <a:xfrm xmlns:a="http://schemas.openxmlformats.org/drawingml/2006/main" flipH="1">
            <a:off x="1829061" y="480900"/>
            <a:ext cx="1918199" cy="24913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grpSp>
  </cdr:relSizeAnchor>
</c:userShapes>
</file>

<file path=word/drawings/drawing2.xml><?xml version="1.0" encoding="utf-8"?>
<c:userShapes xmlns:c="http://schemas.openxmlformats.org/drawingml/2006/chart">
  <cdr:relSizeAnchor xmlns:cdr="http://schemas.openxmlformats.org/drawingml/2006/chartDrawing">
    <cdr:from>
      <cdr:x>0.32969</cdr:x>
      <cdr:y>0.24152</cdr:y>
    </cdr:from>
    <cdr:to>
      <cdr:x>0.57094</cdr:x>
      <cdr:y>0.72348</cdr:y>
    </cdr:to>
    <cdr:cxnSp macro="">
      <cdr:nvCxnSpPr>
        <cdr:cNvPr id="3" name="Conector recto 2"/>
        <cdr:cNvCxnSpPr/>
      </cdr:nvCxnSpPr>
      <cdr:spPr>
        <a:xfrm xmlns:a="http://schemas.openxmlformats.org/drawingml/2006/main" flipV="1">
          <a:off x="1438256" y="607325"/>
          <a:ext cx="1052460" cy="1211939"/>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3.xml><?xml version="1.0" encoding="utf-8"?>
<c:userShapes xmlns:c="http://schemas.openxmlformats.org/drawingml/2006/chart">
  <cdr:relSizeAnchor xmlns:cdr="http://schemas.openxmlformats.org/drawingml/2006/chartDrawing">
    <cdr:from>
      <cdr:x>0.24042</cdr:x>
      <cdr:y>0.64133</cdr:y>
    </cdr:from>
    <cdr:to>
      <cdr:x>0.34567</cdr:x>
      <cdr:y>0.72498</cdr:y>
    </cdr:to>
    <cdr:sp macro="" textlink="">
      <cdr:nvSpPr>
        <cdr:cNvPr id="2" name="Cuadro de texto 5"/>
        <cdr:cNvSpPr txBox="1"/>
      </cdr:nvSpPr>
      <cdr:spPr>
        <a:xfrm xmlns:a="http://schemas.openxmlformats.org/drawingml/2006/main">
          <a:off x="1454169" y="2221929"/>
          <a:ext cx="636591" cy="289810"/>
        </a:xfrm>
        <a:prstGeom xmlns:a="http://schemas.openxmlformats.org/drawingml/2006/main" prst="rect">
          <a:avLst/>
        </a:prstGeom>
        <a:noFill xmlns:a="http://schemas.openxmlformats.org/drawingml/2006/main"/>
        <a:ln xmlns:a="http://schemas.openxmlformats.org/drawingml/2006/main"/>
      </cdr:spPr>
      <cdr:style>
        <a:lnRef xmlns:a="http://schemas.openxmlformats.org/drawingml/2006/main" idx="2">
          <a:schemeClr val="accent1"/>
        </a:lnRef>
        <a:fillRef xmlns:a="http://schemas.openxmlformats.org/drawingml/2006/main" idx="1">
          <a:schemeClr val="l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pPr algn="ctr">
            <a:lnSpc>
              <a:spcPct val="107000"/>
            </a:lnSpc>
            <a:spcAft>
              <a:spcPts val="800"/>
            </a:spcAft>
          </a:pPr>
          <a:r>
            <a:rPr lang="es-ES" sz="1100">
              <a:effectLst/>
              <a:latin typeface="Calibri" panose="020F0502020204030204" pitchFamily="34" charset="0"/>
              <a:ea typeface="Calibri" panose="020F0502020204030204" pitchFamily="34" charset="0"/>
              <a:cs typeface="Times New Roman" panose="02020603050405020304" pitchFamily="18" charset="0"/>
            </a:rPr>
            <a:t>1,73%</a:t>
          </a:r>
        </a:p>
      </cdr:txBody>
    </cdr:sp>
  </cdr:relSizeAnchor>
  <cdr:relSizeAnchor xmlns:cdr="http://schemas.openxmlformats.org/drawingml/2006/chartDrawing">
    <cdr:from>
      <cdr:x>0.29893</cdr:x>
      <cdr:y>0.20099</cdr:y>
    </cdr:from>
    <cdr:to>
      <cdr:x>0.41769</cdr:x>
      <cdr:y>0.28465</cdr:y>
    </cdr:to>
    <cdr:sp macro="" textlink="">
      <cdr:nvSpPr>
        <cdr:cNvPr id="3" name="Cuadro de texto 5"/>
        <cdr:cNvSpPr txBox="1"/>
      </cdr:nvSpPr>
      <cdr:spPr>
        <a:xfrm xmlns:a="http://schemas.openxmlformats.org/drawingml/2006/main">
          <a:off x="1808070" y="696326"/>
          <a:ext cx="718304" cy="289846"/>
        </a:xfrm>
        <a:prstGeom xmlns:a="http://schemas.openxmlformats.org/drawingml/2006/main" prst="rect">
          <a:avLst/>
        </a:prstGeom>
        <a:noFill xmlns:a="http://schemas.openxmlformats.org/drawingml/2006/main"/>
        <a:ln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lnSpc>
              <a:spcPct val="107000"/>
            </a:lnSpc>
            <a:spcAft>
              <a:spcPts val="800"/>
            </a:spcAft>
          </a:pPr>
          <a:r>
            <a:rPr lang="es-ES" sz="1100">
              <a:effectLst/>
              <a:latin typeface="Calibri" panose="020F0502020204030204" pitchFamily="34" charset="0"/>
              <a:ea typeface="Calibri" panose="020F0502020204030204" pitchFamily="34" charset="0"/>
              <a:cs typeface="Times New Roman" panose="02020603050405020304" pitchFamily="18" charset="0"/>
            </a:rPr>
            <a:t>14,70%</a:t>
          </a:r>
        </a:p>
      </cdr:txBody>
    </cdr:sp>
  </cdr:relSizeAnchor>
  <cdr:relSizeAnchor xmlns:cdr="http://schemas.openxmlformats.org/drawingml/2006/chartDrawing">
    <cdr:from>
      <cdr:x>0.5033</cdr:x>
      <cdr:y>0.19899</cdr:y>
    </cdr:from>
    <cdr:to>
      <cdr:x>0.62148</cdr:x>
      <cdr:y>0.28264</cdr:y>
    </cdr:to>
    <cdr:sp macro="" textlink="">
      <cdr:nvSpPr>
        <cdr:cNvPr id="4" name="Cuadro de texto 5"/>
        <cdr:cNvSpPr txBox="1"/>
      </cdr:nvSpPr>
      <cdr:spPr>
        <a:xfrm xmlns:a="http://schemas.openxmlformats.org/drawingml/2006/main">
          <a:off x="3044169" y="689414"/>
          <a:ext cx="714797" cy="289810"/>
        </a:xfrm>
        <a:prstGeom xmlns:a="http://schemas.openxmlformats.org/drawingml/2006/main" prst="rect">
          <a:avLst/>
        </a:prstGeom>
        <a:noFill xmlns:a="http://schemas.openxmlformats.org/drawingml/2006/main"/>
        <a:ln xmlns:a="http://schemas.openxmlformats.org/drawingml/2006/main"/>
      </cdr:spPr>
      <cdr:style>
        <a:lnRef xmlns:a="http://schemas.openxmlformats.org/drawingml/2006/main" idx="2">
          <a:schemeClr val="accent2"/>
        </a:lnRef>
        <a:fillRef xmlns:a="http://schemas.openxmlformats.org/drawingml/2006/main" idx="1">
          <a:schemeClr val="lt1"/>
        </a:fillRef>
        <a:effectRef xmlns:a="http://schemas.openxmlformats.org/drawingml/2006/main" idx="0">
          <a:schemeClr val="accent2"/>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lnSpc>
              <a:spcPct val="107000"/>
            </a:lnSpc>
            <a:spcAft>
              <a:spcPts val="800"/>
            </a:spcAft>
          </a:pPr>
          <a:r>
            <a:rPr lang="es-ES" sz="1100">
              <a:effectLst/>
              <a:latin typeface="Calibri" panose="020F0502020204030204" pitchFamily="34" charset="0"/>
              <a:ea typeface="Calibri" panose="020F0502020204030204" pitchFamily="34" charset="0"/>
              <a:cs typeface="Times New Roman" panose="02020603050405020304" pitchFamily="18" charset="0"/>
            </a:rPr>
            <a:t>22,75%</a:t>
          </a:r>
        </a:p>
      </cdr:txBody>
    </cdr:sp>
  </cdr:relSizeAnchor>
  <cdr:relSizeAnchor xmlns:cdr="http://schemas.openxmlformats.org/drawingml/2006/chartDrawing">
    <cdr:from>
      <cdr:x>0.42917</cdr:x>
      <cdr:y>0.64226</cdr:y>
    </cdr:from>
    <cdr:to>
      <cdr:x>0.54382</cdr:x>
      <cdr:y>0.72389</cdr:y>
    </cdr:to>
    <cdr:sp macro="" textlink="">
      <cdr:nvSpPr>
        <cdr:cNvPr id="5" name="Cuadro de texto 5"/>
        <cdr:cNvSpPr txBox="1"/>
      </cdr:nvSpPr>
      <cdr:spPr>
        <a:xfrm xmlns:a="http://schemas.openxmlformats.org/drawingml/2006/main">
          <a:off x="2595787" y="2225132"/>
          <a:ext cx="693458" cy="282836"/>
        </a:xfrm>
        <a:prstGeom xmlns:a="http://schemas.openxmlformats.org/drawingml/2006/main" prst="rect">
          <a:avLst/>
        </a:prstGeom>
        <a:noFill xmlns:a="http://schemas.openxmlformats.org/drawingml/2006/main"/>
        <a:ln xmlns:a="http://schemas.openxmlformats.org/drawingml/2006/main"/>
      </cdr:spPr>
      <cdr:style>
        <a:lnRef xmlns:a="http://schemas.openxmlformats.org/drawingml/2006/main" idx="2">
          <a:schemeClr val="accent1"/>
        </a:lnRef>
        <a:fillRef xmlns:a="http://schemas.openxmlformats.org/drawingml/2006/main" idx="1">
          <a:schemeClr val="l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pPr algn="ctr">
            <a:lnSpc>
              <a:spcPct val="107000"/>
            </a:lnSpc>
            <a:spcAft>
              <a:spcPts val="800"/>
            </a:spcAft>
          </a:pPr>
          <a:r>
            <a:rPr lang="es-ES" sz="1100">
              <a:effectLst/>
              <a:ea typeface="Calibri" panose="020F0502020204030204" pitchFamily="34" charset="0"/>
              <a:cs typeface="Times New Roman" panose="02020603050405020304" pitchFamily="18" charset="0"/>
            </a:rPr>
            <a:t>11,94%</a:t>
          </a:r>
        </a:p>
      </cdr:txBody>
    </cdr:sp>
  </cdr:relSizeAnchor>
  <cdr:relSizeAnchor xmlns:cdr="http://schemas.openxmlformats.org/drawingml/2006/chartDrawing">
    <cdr:from>
      <cdr:x>0.50517</cdr:x>
      <cdr:y>0.39665</cdr:y>
    </cdr:from>
    <cdr:to>
      <cdr:x>0.63093</cdr:x>
      <cdr:y>0.47207</cdr:y>
    </cdr:to>
    <cdr:sp macro="" textlink="">
      <cdr:nvSpPr>
        <cdr:cNvPr id="6" name="Cuadro de texto 5"/>
        <cdr:cNvSpPr txBox="1"/>
      </cdr:nvSpPr>
      <cdr:spPr>
        <a:xfrm xmlns:a="http://schemas.openxmlformats.org/drawingml/2006/main">
          <a:off x="2737895" y="1352570"/>
          <a:ext cx="681579" cy="257155"/>
        </a:xfrm>
        <a:prstGeom xmlns:a="http://schemas.openxmlformats.org/drawingml/2006/main" prst="rect">
          <a:avLst/>
        </a:prstGeom>
        <a:noFill xmlns:a="http://schemas.openxmlformats.org/drawingml/2006/main"/>
        <a:ln xmlns:a="http://schemas.openxmlformats.org/drawingml/2006/main"/>
      </cdr:spPr>
      <cdr:style>
        <a:lnRef xmlns:a="http://schemas.openxmlformats.org/drawingml/2006/main" idx="2">
          <a:schemeClr val="accent3"/>
        </a:lnRef>
        <a:fillRef xmlns:a="http://schemas.openxmlformats.org/drawingml/2006/main" idx="1">
          <a:schemeClr val="lt1"/>
        </a:fillRef>
        <a:effectRef xmlns:a="http://schemas.openxmlformats.org/drawingml/2006/main" idx="0">
          <a:schemeClr val="accent3"/>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lnSpc>
              <a:spcPct val="107000"/>
            </a:lnSpc>
            <a:spcAft>
              <a:spcPts val="800"/>
            </a:spcAft>
          </a:pPr>
          <a:r>
            <a:rPr lang="es-ES" sz="1100">
              <a:effectLst/>
              <a:latin typeface="Calibri" panose="020F0502020204030204" pitchFamily="34" charset="0"/>
              <a:ea typeface="Calibri" panose="020F0502020204030204" pitchFamily="34" charset="0"/>
              <a:cs typeface="Times New Roman" panose="02020603050405020304" pitchFamily="18" charset="0"/>
            </a:rPr>
            <a:t>17,42%</a:t>
          </a:r>
        </a:p>
      </cdr:txBody>
    </cdr:sp>
  </cdr:relSizeAnchor>
</c:userShapes>
</file>

<file path=word/drawings/drawing4.xml><?xml version="1.0" encoding="utf-8"?>
<c:userShapes xmlns:c="http://schemas.openxmlformats.org/drawingml/2006/chart">
  <cdr:relSizeAnchor xmlns:cdr="http://schemas.openxmlformats.org/drawingml/2006/chartDrawing">
    <cdr:from>
      <cdr:x>0.04262</cdr:x>
      <cdr:y>0.51186</cdr:y>
    </cdr:from>
    <cdr:to>
      <cdr:x>0.17194</cdr:x>
      <cdr:y>0.61619</cdr:y>
    </cdr:to>
    <cdr:sp macro="" textlink="">
      <cdr:nvSpPr>
        <cdr:cNvPr id="3" name="Cuadro de texto 5"/>
        <cdr:cNvSpPr txBox="1"/>
      </cdr:nvSpPr>
      <cdr:spPr>
        <a:xfrm xmlns:a="http://schemas.openxmlformats.org/drawingml/2006/main">
          <a:off x="205402" y="1228629"/>
          <a:ext cx="623273" cy="250420"/>
        </a:xfrm>
        <a:prstGeom xmlns:a="http://schemas.openxmlformats.org/drawingml/2006/main" prst="rect">
          <a:avLst/>
        </a:prstGeom>
        <a:ln xmlns:a="http://schemas.openxmlformats.org/drawingml/2006/mai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lnSpc>
              <a:spcPct val="107000"/>
            </a:lnSpc>
            <a:spcAft>
              <a:spcPts val="800"/>
            </a:spcAft>
          </a:pPr>
          <a:r>
            <a:rPr lang="es-ES" sz="1100">
              <a:effectLst/>
              <a:latin typeface="Calibri" panose="020F0502020204030204" pitchFamily="34" charset="0"/>
              <a:ea typeface="Calibri" panose="020F0502020204030204" pitchFamily="34" charset="0"/>
              <a:cs typeface="Times New Roman" panose="02020603050405020304" pitchFamily="18" charset="0"/>
            </a:rPr>
            <a:t>25,56%</a:t>
          </a:r>
        </a:p>
      </cdr:txBody>
    </cdr:sp>
  </cdr:relSizeAnchor>
  <cdr:relSizeAnchor xmlns:cdr="http://schemas.openxmlformats.org/drawingml/2006/chartDrawing">
    <cdr:from>
      <cdr:x>0.05059</cdr:x>
      <cdr:y>0.34981</cdr:y>
    </cdr:from>
    <cdr:to>
      <cdr:x>0.16798</cdr:x>
      <cdr:y>0.45238</cdr:y>
    </cdr:to>
    <cdr:sp macro="" textlink="">
      <cdr:nvSpPr>
        <cdr:cNvPr id="7" name="Cuadro de texto 5"/>
        <cdr:cNvSpPr txBox="1"/>
      </cdr:nvSpPr>
      <cdr:spPr>
        <a:xfrm xmlns:a="http://schemas.openxmlformats.org/drawingml/2006/main">
          <a:off x="243810" y="839638"/>
          <a:ext cx="565815" cy="246212"/>
        </a:xfrm>
        <a:prstGeom xmlns:a="http://schemas.openxmlformats.org/drawingml/2006/main" prst="rect">
          <a:avLst/>
        </a:prstGeom>
        <a:noFill xmlns:a="http://schemas.openxmlformats.org/drawingml/2006/main"/>
        <a:ln xmlns:a="http://schemas.openxmlformats.org/drawingml/2006/main" w="28575">
          <a:solidFill>
            <a:schemeClr val="accent6">
              <a:lumMod val="60000"/>
              <a:lumOff val="40000"/>
            </a:schemeClr>
          </a:solidFill>
        </a:ln>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lnSpc>
              <a:spcPct val="107000"/>
            </a:lnSpc>
            <a:spcAft>
              <a:spcPts val="800"/>
            </a:spcAft>
          </a:pPr>
          <a:r>
            <a:rPr lang="es-ES" sz="1100">
              <a:effectLst/>
              <a:latin typeface="Calibri" panose="020F0502020204030204" pitchFamily="34" charset="0"/>
              <a:ea typeface="Calibri" panose="020F0502020204030204" pitchFamily="34" charset="0"/>
              <a:cs typeface="Times New Roman" panose="02020603050405020304" pitchFamily="18" charset="0"/>
            </a:rPr>
            <a:t>6,76%</a:t>
          </a:r>
        </a:p>
      </cdr:txBody>
    </cdr:sp>
  </cdr:relSizeAnchor>
  <cdr:relSizeAnchor xmlns:cdr="http://schemas.openxmlformats.org/drawingml/2006/chartDrawing">
    <cdr:from>
      <cdr:x>0.33202</cdr:x>
      <cdr:y>0.57814</cdr:y>
    </cdr:from>
    <cdr:to>
      <cdr:x>0.46152</cdr:x>
      <cdr:y>0.6627</cdr:y>
    </cdr:to>
    <cdr:sp macro="" textlink="">
      <cdr:nvSpPr>
        <cdr:cNvPr id="8" name="Cuadro de texto 5"/>
        <cdr:cNvSpPr txBox="1"/>
      </cdr:nvSpPr>
      <cdr:spPr>
        <a:xfrm xmlns:a="http://schemas.openxmlformats.org/drawingml/2006/main">
          <a:off x="1600201" y="1387701"/>
          <a:ext cx="624156" cy="202973"/>
        </a:xfrm>
        <a:prstGeom xmlns:a="http://schemas.openxmlformats.org/drawingml/2006/main" prst="rect">
          <a:avLst/>
        </a:prstGeom>
        <a:ln xmlns:a="http://schemas.openxmlformats.org/drawingml/2006/main"/>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lnSpc>
              <a:spcPct val="107000"/>
            </a:lnSpc>
            <a:spcAft>
              <a:spcPts val="800"/>
            </a:spcAft>
          </a:pPr>
          <a:r>
            <a:rPr lang="es-ES" sz="1100">
              <a:effectLst/>
              <a:latin typeface="Calibri" panose="020F0502020204030204" pitchFamily="34" charset="0"/>
              <a:ea typeface="Calibri" panose="020F0502020204030204" pitchFamily="34" charset="0"/>
              <a:cs typeface="Times New Roman" panose="02020603050405020304" pitchFamily="18" charset="0"/>
            </a:rPr>
            <a:t>10,3%</a:t>
          </a:r>
        </a:p>
      </cdr:txBody>
    </cdr:sp>
  </cdr:relSizeAnchor>
  <cdr:relSizeAnchor xmlns:cdr="http://schemas.openxmlformats.org/drawingml/2006/chartDrawing">
    <cdr:from>
      <cdr:x>0.33004</cdr:x>
      <cdr:y>0.45238</cdr:y>
    </cdr:from>
    <cdr:to>
      <cdr:x>0.46096</cdr:x>
      <cdr:y>0.54975</cdr:y>
    </cdr:to>
    <cdr:sp macro="" textlink="">
      <cdr:nvSpPr>
        <cdr:cNvPr id="9" name="Cuadro de texto 5"/>
        <cdr:cNvSpPr txBox="1"/>
      </cdr:nvSpPr>
      <cdr:spPr>
        <a:xfrm xmlns:a="http://schemas.openxmlformats.org/drawingml/2006/main">
          <a:off x="1590675" y="1085850"/>
          <a:ext cx="631003" cy="233721"/>
        </a:xfrm>
        <a:prstGeom xmlns:a="http://schemas.openxmlformats.org/drawingml/2006/main" prst="rect">
          <a:avLst/>
        </a:prstGeom>
        <a:ln xmlns:a="http://schemas.openxmlformats.org/drawingml/2006/main" w="28575">
          <a:solidFill>
            <a:schemeClr val="accent6">
              <a:lumMod val="60000"/>
              <a:lumOff val="40000"/>
            </a:schemeClr>
          </a:solidFill>
        </a:ln>
      </cdr:spPr>
      <cdr:style>
        <a:lnRef xmlns:a="http://schemas.openxmlformats.org/drawingml/2006/main" idx="2">
          <a:schemeClr val="dk1"/>
        </a:lnRef>
        <a:fillRef xmlns:a="http://schemas.openxmlformats.org/drawingml/2006/main" idx="1">
          <a:schemeClr val="lt1"/>
        </a:fillRef>
        <a:effectRef xmlns:a="http://schemas.openxmlformats.org/drawingml/2006/main" idx="0">
          <a:schemeClr val="dk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lnSpc>
              <a:spcPct val="107000"/>
            </a:lnSpc>
            <a:spcAft>
              <a:spcPts val="800"/>
            </a:spcAft>
          </a:pPr>
          <a:r>
            <a:rPr lang="es-ES" sz="1100">
              <a:effectLst/>
              <a:latin typeface="Calibri" panose="020F0502020204030204" pitchFamily="34" charset="0"/>
              <a:ea typeface="Calibri" panose="020F0502020204030204" pitchFamily="34" charset="0"/>
              <a:cs typeface="Times New Roman" panose="02020603050405020304" pitchFamily="18" charset="0"/>
            </a:rPr>
            <a:t>4,42%</a:t>
          </a:r>
        </a:p>
      </cdr:txBody>
    </cdr:sp>
  </cdr:relSizeAnchor>
</c:userShape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D6F"/>
    <w:rsid w:val="00065D6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065D6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D54657-A218-402B-8BE2-C2CDD6C43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3736</TotalTime>
  <Pages>15</Pages>
  <Words>4499</Words>
  <Characters>24747</Characters>
  <Application>Microsoft Office Word</Application>
  <DocSecurity>0</DocSecurity>
  <Lines>206</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Usuario de Windows</cp:lastModifiedBy>
  <cp:revision>149</cp:revision>
  <cp:lastPrinted>2017-10-02T22:46:00Z</cp:lastPrinted>
  <dcterms:created xsi:type="dcterms:W3CDTF">2017-05-05T15:06:00Z</dcterms:created>
  <dcterms:modified xsi:type="dcterms:W3CDTF">2019-04-22T14:50:00Z</dcterms:modified>
</cp:coreProperties>
</file>